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7DDF4E" w14:textId="77777777" w:rsidR="00BF52E1" w:rsidRPr="008D7B2B" w:rsidRDefault="00BF52E1" w:rsidP="00BF52E1">
      <w:pPr>
        <w:pStyle w:val="Nzev"/>
        <w:jc w:val="both"/>
        <w:outlineLvl w:val="0"/>
        <w:rPr>
          <w:rFonts w:asciiTheme="minorHAnsi" w:hAnsiTheme="minorHAnsi" w:cstheme="minorHAnsi"/>
          <w:sz w:val="24"/>
          <w:szCs w:val="24"/>
        </w:rPr>
      </w:pPr>
    </w:p>
    <w:p w14:paraId="08EC7C8B" w14:textId="77777777" w:rsidR="008D7B2B" w:rsidRPr="008D7B2B" w:rsidRDefault="008D7B2B" w:rsidP="00733EC2">
      <w:pPr>
        <w:pStyle w:val="Nzev"/>
        <w:outlineLvl w:val="0"/>
        <w:rPr>
          <w:rFonts w:asciiTheme="minorHAnsi" w:hAnsiTheme="minorHAnsi" w:cstheme="minorHAnsi"/>
          <w:sz w:val="24"/>
          <w:szCs w:val="24"/>
        </w:rPr>
      </w:pPr>
    </w:p>
    <w:p w14:paraId="4AE8C764" w14:textId="77777777" w:rsidR="008D7B2B" w:rsidRPr="008D7B2B" w:rsidRDefault="008569A1" w:rsidP="00733EC2">
      <w:pPr>
        <w:pStyle w:val="Nzev"/>
        <w:outlineLvl w:val="0"/>
        <w:rPr>
          <w:rFonts w:asciiTheme="minorHAnsi" w:hAnsiTheme="minorHAnsi" w:cstheme="minorHAnsi"/>
          <w:color w:val="000000"/>
          <w:sz w:val="24"/>
          <w:szCs w:val="24"/>
        </w:rPr>
      </w:pPr>
      <w:r w:rsidRPr="008D7B2B">
        <w:rPr>
          <w:rFonts w:asciiTheme="minorHAnsi" w:hAnsiTheme="minorHAnsi" w:cstheme="minorHAnsi"/>
          <w:sz w:val="24"/>
          <w:szCs w:val="24"/>
        </w:rPr>
        <w:t>Příkazní</w:t>
      </w:r>
      <w:r w:rsidR="00BF52E1" w:rsidRPr="008D7B2B">
        <w:rPr>
          <w:rFonts w:asciiTheme="minorHAnsi" w:hAnsiTheme="minorHAnsi" w:cstheme="minorHAnsi"/>
          <w:color w:val="000000"/>
          <w:sz w:val="24"/>
          <w:szCs w:val="24"/>
        </w:rPr>
        <w:t xml:space="preserve"> smlouva</w:t>
      </w:r>
      <w:r w:rsidR="00E95BF0" w:rsidRPr="008D7B2B">
        <w:rPr>
          <w:rFonts w:asciiTheme="minorHAnsi" w:hAnsiTheme="minorHAnsi" w:cstheme="minorHAnsi"/>
          <w:color w:val="000000"/>
          <w:sz w:val="24"/>
          <w:szCs w:val="24"/>
        </w:rPr>
        <w:t xml:space="preserve"> </w:t>
      </w:r>
    </w:p>
    <w:p w14:paraId="5F361879" w14:textId="1991CA0F" w:rsidR="007F32B2" w:rsidRPr="008D7B2B" w:rsidRDefault="008D7B2B" w:rsidP="00733EC2">
      <w:pPr>
        <w:pStyle w:val="Nzev"/>
        <w:outlineLvl w:val="0"/>
        <w:rPr>
          <w:rFonts w:asciiTheme="minorHAnsi" w:hAnsiTheme="minorHAnsi" w:cstheme="minorHAnsi"/>
          <w:color w:val="000000"/>
          <w:sz w:val="24"/>
          <w:szCs w:val="24"/>
          <w:lang w:val="cs-CZ"/>
        </w:rPr>
      </w:pPr>
      <w:r w:rsidRPr="008D7B2B">
        <w:rPr>
          <w:rFonts w:asciiTheme="minorHAnsi" w:hAnsiTheme="minorHAnsi" w:cstheme="minorHAnsi"/>
          <w:color w:val="000000"/>
          <w:sz w:val="24"/>
          <w:szCs w:val="24"/>
          <w:lang w:val="cs-CZ"/>
        </w:rPr>
        <w:t>O VÝKONU ČINNOST</w:t>
      </w:r>
      <w:r w:rsidR="00B77D93">
        <w:rPr>
          <w:rFonts w:asciiTheme="minorHAnsi" w:hAnsiTheme="minorHAnsi" w:cstheme="minorHAnsi"/>
          <w:color w:val="000000"/>
          <w:sz w:val="24"/>
          <w:szCs w:val="24"/>
          <w:lang w:val="cs-CZ"/>
        </w:rPr>
        <w:t>í</w:t>
      </w:r>
      <w:r w:rsidRPr="008D7B2B">
        <w:rPr>
          <w:rFonts w:asciiTheme="minorHAnsi" w:hAnsiTheme="minorHAnsi" w:cstheme="minorHAnsi"/>
          <w:color w:val="000000"/>
          <w:sz w:val="24"/>
          <w:szCs w:val="24"/>
          <w:lang w:val="cs-CZ"/>
        </w:rPr>
        <w:t xml:space="preserve"> </w:t>
      </w:r>
      <w:r w:rsidR="00B77D93">
        <w:rPr>
          <w:rFonts w:asciiTheme="minorHAnsi" w:hAnsiTheme="minorHAnsi" w:cstheme="minorHAnsi"/>
          <w:color w:val="000000"/>
          <w:sz w:val="24"/>
          <w:szCs w:val="24"/>
          <w:lang w:val="cs-CZ"/>
        </w:rPr>
        <w:t xml:space="preserve">koordinátora </w:t>
      </w:r>
      <w:r w:rsidR="003E4F40">
        <w:rPr>
          <w:rFonts w:asciiTheme="minorHAnsi" w:hAnsiTheme="minorHAnsi" w:cstheme="minorHAnsi"/>
          <w:color w:val="000000"/>
          <w:sz w:val="24"/>
          <w:szCs w:val="24"/>
          <w:lang w:val="cs-CZ"/>
        </w:rPr>
        <w:t>bezpečnosti a ochrany zdraví při práci na staveništi</w:t>
      </w:r>
      <w:r w:rsidR="00613645">
        <w:rPr>
          <w:rFonts w:asciiTheme="minorHAnsi" w:hAnsiTheme="minorHAnsi" w:cstheme="minorHAnsi"/>
          <w:color w:val="000000"/>
          <w:sz w:val="24"/>
          <w:szCs w:val="24"/>
          <w:lang w:val="cs-CZ"/>
        </w:rPr>
        <w:t xml:space="preserve"> </w:t>
      </w:r>
    </w:p>
    <w:p w14:paraId="3955CF4C" w14:textId="77777777" w:rsidR="007F32B2" w:rsidRPr="008D7B2B" w:rsidRDefault="007F32B2" w:rsidP="007F32B2">
      <w:pPr>
        <w:pStyle w:val="Zkladntext2"/>
        <w:jc w:val="center"/>
        <w:rPr>
          <w:rFonts w:asciiTheme="minorHAnsi" w:hAnsiTheme="minorHAnsi" w:cstheme="minorHAnsi"/>
          <w:sz w:val="24"/>
          <w:szCs w:val="24"/>
        </w:rPr>
      </w:pPr>
    </w:p>
    <w:p w14:paraId="2BFE5B52" w14:textId="2743BE3F" w:rsidR="00BF52E1" w:rsidRPr="00293FEF" w:rsidRDefault="008D7B2B" w:rsidP="00293FEF">
      <w:pPr>
        <w:jc w:val="right"/>
        <w:rPr>
          <w:rFonts w:asciiTheme="minorHAnsi" w:hAnsiTheme="minorHAnsi" w:cstheme="minorHAnsi"/>
          <w:sz w:val="18"/>
          <w:szCs w:val="18"/>
        </w:rPr>
      </w:pPr>
      <w:r w:rsidRPr="00293FEF">
        <w:rPr>
          <w:rFonts w:asciiTheme="minorHAnsi" w:hAnsiTheme="minorHAnsi" w:cstheme="minorHAnsi"/>
          <w:sz w:val="18"/>
          <w:szCs w:val="18"/>
        </w:rPr>
        <w:t>č</w:t>
      </w:r>
      <w:r w:rsidR="00293FEF">
        <w:rPr>
          <w:rFonts w:asciiTheme="minorHAnsi" w:hAnsiTheme="minorHAnsi" w:cstheme="minorHAnsi"/>
          <w:sz w:val="18"/>
          <w:szCs w:val="18"/>
        </w:rPr>
        <w:t>.</w:t>
      </w:r>
      <w:r w:rsidR="007F32B2" w:rsidRPr="00293FEF">
        <w:rPr>
          <w:rFonts w:asciiTheme="minorHAnsi" w:hAnsiTheme="minorHAnsi" w:cstheme="minorHAnsi"/>
          <w:sz w:val="18"/>
          <w:szCs w:val="18"/>
        </w:rPr>
        <w:t xml:space="preserve"> smlouvy </w:t>
      </w:r>
      <w:r w:rsidR="008569A1" w:rsidRPr="00293FEF">
        <w:rPr>
          <w:rFonts w:asciiTheme="minorHAnsi" w:hAnsiTheme="minorHAnsi" w:cstheme="minorHAnsi"/>
          <w:sz w:val="18"/>
          <w:szCs w:val="18"/>
        </w:rPr>
        <w:t>příkazce</w:t>
      </w:r>
      <w:r w:rsidR="007F32B2" w:rsidRPr="00293FEF">
        <w:rPr>
          <w:rFonts w:asciiTheme="minorHAnsi" w:hAnsiTheme="minorHAnsi" w:cstheme="minorHAnsi"/>
          <w:sz w:val="18"/>
          <w:szCs w:val="18"/>
        </w:rPr>
        <w:t>:</w:t>
      </w:r>
      <w:r w:rsidR="00271156" w:rsidRPr="00293FEF">
        <w:rPr>
          <w:rFonts w:asciiTheme="minorHAnsi" w:hAnsiTheme="minorHAnsi" w:cstheme="minorHAnsi"/>
          <w:sz w:val="18"/>
          <w:szCs w:val="18"/>
        </w:rPr>
        <w:t xml:space="preserve"> </w:t>
      </w:r>
      <w:r w:rsidR="00293FEF" w:rsidRPr="00293FEF">
        <w:rPr>
          <w:rFonts w:asciiTheme="minorHAnsi" w:hAnsiTheme="minorHAnsi" w:cstheme="minorHAnsi"/>
          <w:sz w:val="18"/>
          <w:szCs w:val="18"/>
        </w:rPr>
        <w:t>S</w:t>
      </w:r>
      <w:r w:rsidR="00E008EA">
        <w:rPr>
          <w:rFonts w:asciiTheme="minorHAnsi" w:hAnsiTheme="minorHAnsi" w:cstheme="minorHAnsi"/>
          <w:sz w:val="18"/>
          <w:szCs w:val="18"/>
        </w:rPr>
        <w:t>111</w:t>
      </w:r>
      <w:r w:rsidR="00293FEF" w:rsidRPr="00293FEF">
        <w:rPr>
          <w:rFonts w:asciiTheme="minorHAnsi" w:hAnsiTheme="minorHAnsi" w:cstheme="minorHAnsi"/>
          <w:sz w:val="18"/>
          <w:szCs w:val="18"/>
        </w:rPr>
        <w:t>/25-9600-01</w:t>
      </w:r>
      <w:r w:rsidR="00EC25D7" w:rsidRPr="00293FEF">
        <w:rPr>
          <w:rFonts w:asciiTheme="minorHAnsi" w:hAnsiTheme="minorHAnsi" w:cstheme="minorHAnsi"/>
          <w:sz w:val="18"/>
          <w:szCs w:val="18"/>
        </w:rPr>
        <w:t xml:space="preserve"> </w:t>
      </w:r>
    </w:p>
    <w:p w14:paraId="580221EB" w14:textId="77777777" w:rsidR="008D7B2B" w:rsidRDefault="008D7B2B" w:rsidP="00314FE9">
      <w:pPr>
        <w:rPr>
          <w:rFonts w:asciiTheme="minorHAnsi" w:hAnsiTheme="minorHAnsi" w:cstheme="minorHAnsi"/>
          <w:sz w:val="22"/>
          <w:szCs w:val="22"/>
        </w:rPr>
      </w:pPr>
    </w:p>
    <w:p w14:paraId="64DC18FF" w14:textId="77777777" w:rsidR="008D7B2B" w:rsidRPr="008D7B2B" w:rsidRDefault="008D7B2B" w:rsidP="00314FE9">
      <w:pPr>
        <w:rPr>
          <w:rFonts w:asciiTheme="minorHAnsi" w:hAnsiTheme="minorHAnsi" w:cstheme="minorHAnsi"/>
          <w:b/>
          <w:color w:val="000000"/>
          <w:sz w:val="22"/>
          <w:szCs w:val="22"/>
        </w:rPr>
      </w:pPr>
    </w:p>
    <w:p w14:paraId="6AB7ECAA" w14:textId="77777777" w:rsidR="00BF52E1" w:rsidRPr="008D7B2B" w:rsidRDefault="00BF52E1" w:rsidP="001F35D2">
      <w:pPr>
        <w:jc w:val="center"/>
        <w:outlineLvl w:val="0"/>
        <w:rPr>
          <w:rFonts w:asciiTheme="minorHAnsi" w:hAnsiTheme="minorHAnsi" w:cstheme="minorHAnsi"/>
          <w:b/>
          <w:color w:val="000000"/>
          <w:sz w:val="22"/>
          <w:szCs w:val="22"/>
        </w:rPr>
      </w:pPr>
      <w:r w:rsidRPr="008D7B2B">
        <w:rPr>
          <w:rFonts w:asciiTheme="minorHAnsi" w:hAnsiTheme="minorHAnsi" w:cstheme="minorHAnsi"/>
          <w:b/>
          <w:color w:val="000000"/>
          <w:sz w:val="22"/>
          <w:szCs w:val="22"/>
        </w:rPr>
        <w:t>I.</w:t>
      </w:r>
    </w:p>
    <w:p w14:paraId="2CFF2387" w14:textId="77777777" w:rsidR="00BF52E1" w:rsidRPr="008D7B2B" w:rsidRDefault="00BF52E1" w:rsidP="001F35D2">
      <w:pPr>
        <w:tabs>
          <w:tab w:val="left" w:pos="2108"/>
        </w:tabs>
        <w:jc w:val="center"/>
        <w:outlineLvl w:val="0"/>
        <w:rPr>
          <w:rFonts w:asciiTheme="minorHAnsi" w:hAnsiTheme="minorHAnsi" w:cstheme="minorHAnsi"/>
          <w:b/>
          <w:color w:val="000000"/>
          <w:sz w:val="22"/>
          <w:szCs w:val="22"/>
        </w:rPr>
      </w:pPr>
      <w:r w:rsidRPr="008D7B2B">
        <w:rPr>
          <w:rFonts w:asciiTheme="minorHAnsi" w:hAnsiTheme="minorHAnsi" w:cstheme="minorHAnsi"/>
          <w:b/>
          <w:color w:val="000000"/>
          <w:sz w:val="22"/>
          <w:szCs w:val="22"/>
        </w:rPr>
        <w:t>Smluvní strany</w:t>
      </w:r>
    </w:p>
    <w:p w14:paraId="5302CFDA" w14:textId="77777777" w:rsidR="00BF52E1" w:rsidRPr="008D7B2B" w:rsidRDefault="00BF52E1" w:rsidP="00007D0A">
      <w:pPr>
        <w:jc w:val="both"/>
        <w:rPr>
          <w:rFonts w:asciiTheme="minorHAnsi" w:hAnsiTheme="minorHAnsi" w:cstheme="minorHAnsi"/>
          <w:b/>
          <w:color w:val="000000"/>
          <w:sz w:val="22"/>
          <w:szCs w:val="22"/>
          <w:u w:val="single"/>
        </w:rPr>
      </w:pPr>
    </w:p>
    <w:p w14:paraId="2DECC7EC" w14:textId="77777777" w:rsidR="001729AE" w:rsidRPr="008D7B2B" w:rsidRDefault="001729AE" w:rsidP="001729AE">
      <w:pPr>
        <w:tabs>
          <w:tab w:val="left" w:pos="1843"/>
        </w:tabs>
        <w:ind w:left="2268" w:hanging="2268"/>
        <w:jc w:val="both"/>
        <w:rPr>
          <w:rFonts w:asciiTheme="minorHAnsi" w:hAnsiTheme="minorHAnsi" w:cstheme="minorHAnsi"/>
          <w:b/>
          <w:color w:val="000000"/>
          <w:sz w:val="22"/>
          <w:szCs w:val="22"/>
        </w:rPr>
      </w:pPr>
    </w:p>
    <w:p w14:paraId="6FBE6786" w14:textId="77777777" w:rsidR="008D7B2B" w:rsidRDefault="008D7B2B" w:rsidP="0009204F">
      <w:pPr>
        <w:tabs>
          <w:tab w:val="left" w:pos="993"/>
          <w:tab w:val="left" w:pos="2268"/>
        </w:tabs>
        <w:ind w:left="993" w:hanging="993"/>
        <w:jc w:val="both"/>
        <w:rPr>
          <w:rFonts w:asciiTheme="minorHAnsi" w:hAnsiTheme="minorHAnsi" w:cstheme="minorHAnsi"/>
          <w:b/>
          <w:color w:val="000000"/>
          <w:sz w:val="22"/>
          <w:szCs w:val="22"/>
        </w:rPr>
      </w:pPr>
      <w:r>
        <w:rPr>
          <w:rFonts w:asciiTheme="minorHAnsi" w:hAnsiTheme="minorHAnsi" w:cstheme="minorHAnsi"/>
          <w:b/>
          <w:color w:val="000000"/>
          <w:sz w:val="22"/>
          <w:szCs w:val="22"/>
        </w:rPr>
        <w:t>Vysoká škola báňská – Technická univerzita Ostrava</w:t>
      </w:r>
    </w:p>
    <w:p w14:paraId="769661C2" w14:textId="77777777" w:rsidR="001729AE" w:rsidRPr="008D7B2B" w:rsidRDefault="008D7B2B" w:rsidP="0009204F">
      <w:pPr>
        <w:tabs>
          <w:tab w:val="left" w:pos="993"/>
          <w:tab w:val="left" w:pos="2268"/>
        </w:tabs>
        <w:ind w:left="993" w:hanging="993"/>
        <w:jc w:val="both"/>
        <w:rPr>
          <w:rFonts w:asciiTheme="minorHAnsi" w:hAnsiTheme="minorHAnsi" w:cstheme="minorHAnsi"/>
          <w:b/>
          <w:sz w:val="22"/>
          <w:szCs w:val="22"/>
        </w:rPr>
      </w:pPr>
      <w:r>
        <w:rPr>
          <w:rFonts w:asciiTheme="minorHAnsi" w:hAnsiTheme="minorHAnsi" w:cstheme="minorHAnsi"/>
          <w:b/>
          <w:color w:val="000000"/>
          <w:sz w:val="22"/>
          <w:szCs w:val="22"/>
        </w:rPr>
        <w:t>IT4Innovations národní superpočítačové centrum</w:t>
      </w:r>
      <w:r w:rsidR="0009204F" w:rsidRPr="008D7B2B">
        <w:rPr>
          <w:rFonts w:asciiTheme="minorHAnsi" w:hAnsiTheme="minorHAnsi" w:cstheme="minorHAnsi"/>
          <w:b/>
          <w:color w:val="000000"/>
          <w:sz w:val="22"/>
          <w:szCs w:val="22"/>
        </w:rPr>
        <w:tab/>
      </w:r>
      <w:r w:rsidR="0009204F" w:rsidRPr="008D7B2B">
        <w:rPr>
          <w:rFonts w:asciiTheme="minorHAnsi" w:hAnsiTheme="minorHAnsi" w:cstheme="minorHAnsi"/>
          <w:b/>
          <w:color w:val="000000"/>
          <w:sz w:val="22"/>
          <w:szCs w:val="22"/>
        </w:rPr>
        <w:tab/>
      </w:r>
    </w:p>
    <w:p w14:paraId="023146D7" w14:textId="77777777" w:rsidR="001729AE" w:rsidRPr="008D7B2B" w:rsidRDefault="008D7B2B" w:rsidP="001729AE">
      <w:pPr>
        <w:tabs>
          <w:tab w:val="left" w:pos="1843"/>
        </w:tabs>
        <w:ind w:left="2268" w:hanging="2268"/>
        <w:jc w:val="both"/>
        <w:rPr>
          <w:rFonts w:asciiTheme="minorHAnsi" w:hAnsiTheme="minorHAnsi" w:cstheme="minorHAnsi"/>
          <w:sz w:val="22"/>
          <w:szCs w:val="22"/>
        </w:rPr>
      </w:pPr>
      <w:r>
        <w:rPr>
          <w:rFonts w:asciiTheme="minorHAnsi" w:hAnsiTheme="minorHAnsi" w:cstheme="minorHAnsi"/>
          <w:sz w:val="22"/>
          <w:szCs w:val="22"/>
        </w:rPr>
        <w:t>jednající</w:t>
      </w:r>
      <w:r w:rsidR="0009204F" w:rsidRPr="008D7B2B">
        <w:rPr>
          <w:rFonts w:asciiTheme="minorHAnsi" w:hAnsiTheme="minorHAnsi" w:cstheme="minorHAnsi"/>
          <w:sz w:val="22"/>
          <w:szCs w:val="22"/>
        </w:rPr>
        <w:t>:</w:t>
      </w:r>
      <w:r w:rsidR="0009204F" w:rsidRPr="008D7B2B">
        <w:rPr>
          <w:rFonts w:asciiTheme="minorHAnsi" w:hAnsiTheme="minorHAnsi" w:cstheme="minorHAnsi"/>
          <w:sz w:val="22"/>
          <w:szCs w:val="22"/>
        </w:rPr>
        <w:tab/>
      </w:r>
      <w:r w:rsidR="0009204F" w:rsidRPr="008D7B2B">
        <w:rPr>
          <w:rFonts w:asciiTheme="minorHAnsi" w:hAnsiTheme="minorHAnsi" w:cstheme="minorHAnsi"/>
          <w:sz w:val="22"/>
          <w:szCs w:val="22"/>
        </w:rPr>
        <w:tab/>
      </w:r>
      <w:r>
        <w:rPr>
          <w:rFonts w:asciiTheme="minorHAnsi" w:hAnsiTheme="minorHAnsi" w:cstheme="minorHAnsi"/>
          <w:sz w:val="22"/>
          <w:szCs w:val="22"/>
        </w:rPr>
        <w:t>doc. Mgr. Vítem Vondrákem, Ph.D., ředitelem</w:t>
      </w:r>
    </w:p>
    <w:p w14:paraId="37776738" w14:textId="77E94922" w:rsidR="001729AE" w:rsidRPr="008D7B2B" w:rsidRDefault="006664DD" w:rsidP="006664DD">
      <w:pPr>
        <w:tabs>
          <w:tab w:val="left" w:pos="1725"/>
          <w:tab w:val="left" w:pos="1843"/>
        </w:tabs>
        <w:ind w:left="2268" w:hanging="2268"/>
        <w:jc w:val="both"/>
        <w:rPr>
          <w:rFonts w:asciiTheme="minorHAnsi" w:hAnsiTheme="minorHAnsi" w:cstheme="minorHAnsi"/>
          <w:sz w:val="22"/>
          <w:szCs w:val="22"/>
        </w:rPr>
      </w:pPr>
      <w:r w:rsidRPr="008D7B2B">
        <w:rPr>
          <w:rFonts w:asciiTheme="minorHAnsi" w:hAnsiTheme="minorHAnsi" w:cstheme="minorHAnsi"/>
          <w:sz w:val="22"/>
          <w:szCs w:val="22"/>
        </w:rPr>
        <w:t xml:space="preserve">se sídlem: </w:t>
      </w:r>
      <w:r w:rsidR="0009204F" w:rsidRPr="008D7B2B">
        <w:rPr>
          <w:rFonts w:asciiTheme="minorHAnsi" w:hAnsiTheme="minorHAnsi" w:cstheme="minorHAnsi"/>
          <w:sz w:val="22"/>
          <w:szCs w:val="22"/>
        </w:rPr>
        <w:tab/>
      </w:r>
      <w:r w:rsidR="0009204F" w:rsidRPr="008D7B2B">
        <w:rPr>
          <w:rFonts w:asciiTheme="minorHAnsi" w:hAnsiTheme="minorHAnsi" w:cstheme="minorHAnsi"/>
          <w:sz w:val="22"/>
          <w:szCs w:val="22"/>
        </w:rPr>
        <w:tab/>
      </w:r>
      <w:r w:rsidR="0009204F" w:rsidRPr="008D7B2B">
        <w:rPr>
          <w:rFonts w:asciiTheme="minorHAnsi" w:hAnsiTheme="minorHAnsi" w:cstheme="minorHAnsi"/>
          <w:sz w:val="22"/>
          <w:szCs w:val="22"/>
        </w:rPr>
        <w:tab/>
      </w:r>
      <w:r w:rsidR="008D7B2B">
        <w:rPr>
          <w:rFonts w:asciiTheme="minorHAnsi" w:hAnsiTheme="minorHAnsi" w:cstheme="minorHAnsi"/>
          <w:sz w:val="22"/>
          <w:szCs w:val="22"/>
        </w:rPr>
        <w:t xml:space="preserve">17. listopadu 2172/15, 708 </w:t>
      </w:r>
      <w:r w:rsidR="00B77D93">
        <w:rPr>
          <w:rFonts w:asciiTheme="minorHAnsi" w:hAnsiTheme="minorHAnsi" w:cstheme="minorHAnsi"/>
          <w:sz w:val="22"/>
          <w:szCs w:val="22"/>
        </w:rPr>
        <w:t>00</w:t>
      </w:r>
      <w:r w:rsidR="008D7B2B">
        <w:rPr>
          <w:rFonts w:asciiTheme="minorHAnsi" w:hAnsiTheme="minorHAnsi" w:cstheme="minorHAnsi"/>
          <w:sz w:val="22"/>
          <w:szCs w:val="22"/>
        </w:rPr>
        <w:t xml:space="preserve"> Ostrava</w:t>
      </w:r>
    </w:p>
    <w:p w14:paraId="7ABFA343" w14:textId="77777777" w:rsidR="001729AE" w:rsidRPr="008D7B2B" w:rsidRDefault="006664DD" w:rsidP="0009204F">
      <w:pPr>
        <w:tabs>
          <w:tab w:val="left" w:pos="2268"/>
        </w:tabs>
        <w:rPr>
          <w:rFonts w:asciiTheme="minorHAnsi" w:hAnsiTheme="minorHAnsi" w:cstheme="minorHAnsi"/>
          <w:sz w:val="22"/>
          <w:szCs w:val="22"/>
        </w:rPr>
      </w:pPr>
      <w:r w:rsidRPr="008D7B2B">
        <w:rPr>
          <w:rFonts w:asciiTheme="minorHAnsi" w:hAnsiTheme="minorHAnsi" w:cstheme="minorHAnsi"/>
          <w:sz w:val="22"/>
          <w:szCs w:val="22"/>
        </w:rPr>
        <w:t>IČ:</w:t>
      </w:r>
      <w:r w:rsidR="0009204F" w:rsidRPr="008D7B2B">
        <w:rPr>
          <w:rFonts w:asciiTheme="minorHAnsi" w:hAnsiTheme="minorHAnsi" w:cstheme="minorHAnsi"/>
          <w:sz w:val="22"/>
          <w:szCs w:val="22"/>
        </w:rPr>
        <w:tab/>
      </w:r>
      <w:r w:rsidR="008D7B2B">
        <w:rPr>
          <w:rFonts w:asciiTheme="minorHAnsi" w:hAnsiTheme="minorHAnsi" w:cstheme="minorHAnsi"/>
          <w:sz w:val="22"/>
          <w:szCs w:val="22"/>
        </w:rPr>
        <w:t>61989100</w:t>
      </w:r>
    </w:p>
    <w:p w14:paraId="24E742F8" w14:textId="77777777" w:rsidR="006664DD" w:rsidRPr="008D7B2B" w:rsidRDefault="006664DD" w:rsidP="0009204F">
      <w:pPr>
        <w:tabs>
          <w:tab w:val="left" w:pos="2268"/>
        </w:tabs>
        <w:rPr>
          <w:rFonts w:asciiTheme="minorHAnsi" w:hAnsiTheme="minorHAnsi" w:cstheme="minorHAnsi"/>
          <w:sz w:val="22"/>
          <w:szCs w:val="22"/>
        </w:rPr>
      </w:pPr>
      <w:r w:rsidRPr="008D7B2B">
        <w:rPr>
          <w:rFonts w:asciiTheme="minorHAnsi" w:hAnsiTheme="minorHAnsi" w:cstheme="minorHAnsi"/>
          <w:sz w:val="22"/>
          <w:szCs w:val="22"/>
        </w:rPr>
        <w:t>DIČ:</w:t>
      </w:r>
      <w:r w:rsidR="0009204F" w:rsidRPr="008D7B2B">
        <w:rPr>
          <w:rFonts w:asciiTheme="minorHAnsi" w:hAnsiTheme="minorHAnsi" w:cstheme="minorHAnsi"/>
          <w:sz w:val="22"/>
          <w:szCs w:val="22"/>
        </w:rPr>
        <w:tab/>
      </w:r>
      <w:r w:rsidR="008D7B2B">
        <w:rPr>
          <w:rFonts w:asciiTheme="minorHAnsi" w:hAnsiTheme="minorHAnsi" w:cstheme="minorHAnsi"/>
          <w:sz w:val="22"/>
          <w:szCs w:val="22"/>
        </w:rPr>
        <w:t>CZ61989100</w:t>
      </w:r>
    </w:p>
    <w:p w14:paraId="5700E0DC" w14:textId="77777777" w:rsidR="006664DD" w:rsidRPr="008D7B2B" w:rsidRDefault="006664DD" w:rsidP="006664DD">
      <w:pPr>
        <w:pStyle w:val="Zkladntext2"/>
        <w:tabs>
          <w:tab w:val="left" w:pos="2268"/>
          <w:tab w:val="left" w:pos="5954"/>
        </w:tabs>
        <w:rPr>
          <w:rFonts w:asciiTheme="minorHAnsi" w:hAnsiTheme="minorHAnsi" w:cstheme="minorHAnsi"/>
          <w:sz w:val="22"/>
          <w:szCs w:val="22"/>
        </w:rPr>
      </w:pPr>
      <w:r w:rsidRPr="008D7B2B">
        <w:rPr>
          <w:rFonts w:asciiTheme="minorHAnsi" w:hAnsiTheme="minorHAnsi" w:cstheme="minorHAnsi"/>
          <w:sz w:val="22"/>
          <w:szCs w:val="22"/>
        </w:rPr>
        <w:t xml:space="preserve">bankovní spojení: </w:t>
      </w:r>
      <w:r w:rsidR="0009204F" w:rsidRPr="008D7B2B">
        <w:rPr>
          <w:rFonts w:asciiTheme="minorHAnsi" w:hAnsiTheme="minorHAnsi" w:cstheme="minorHAnsi"/>
          <w:sz w:val="22"/>
          <w:szCs w:val="22"/>
        </w:rPr>
        <w:tab/>
      </w:r>
      <w:r w:rsidR="008D7B2B">
        <w:rPr>
          <w:rFonts w:asciiTheme="minorHAnsi" w:hAnsiTheme="minorHAnsi" w:cstheme="minorHAnsi"/>
          <w:sz w:val="22"/>
          <w:szCs w:val="22"/>
          <w:lang w:val="cs-CZ"/>
        </w:rPr>
        <w:t>Československá obchodní banka, a.s.</w:t>
      </w:r>
    </w:p>
    <w:p w14:paraId="57BF3DAC" w14:textId="77777777" w:rsidR="007F32B2" w:rsidRDefault="002D2BD5" w:rsidP="007F32B2">
      <w:pPr>
        <w:tabs>
          <w:tab w:val="left" w:pos="2268"/>
        </w:tabs>
        <w:jc w:val="both"/>
        <w:rPr>
          <w:rFonts w:asciiTheme="minorHAnsi" w:hAnsiTheme="minorHAnsi" w:cstheme="minorHAnsi"/>
          <w:sz w:val="22"/>
          <w:szCs w:val="22"/>
        </w:rPr>
      </w:pPr>
      <w:r w:rsidRPr="008D7B2B">
        <w:rPr>
          <w:rFonts w:asciiTheme="minorHAnsi" w:hAnsiTheme="minorHAnsi" w:cstheme="minorHAnsi"/>
          <w:sz w:val="22"/>
          <w:szCs w:val="22"/>
        </w:rPr>
        <w:t>číslo účtu:</w:t>
      </w:r>
      <w:r w:rsidR="006664DD" w:rsidRPr="008D7B2B">
        <w:rPr>
          <w:rFonts w:asciiTheme="minorHAnsi" w:hAnsiTheme="minorHAnsi" w:cstheme="minorHAnsi"/>
          <w:sz w:val="22"/>
          <w:szCs w:val="22"/>
        </w:rPr>
        <w:t xml:space="preserve"> </w:t>
      </w:r>
      <w:r w:rsidR="0009204F" w:rsidRPr="008D7B2B">
        <w:rPr>
          <w:rFonts w:asciiTheme="minorHAnsi" w:hAnsiTheme="minorHAnsi" w:cstheme="minorHAnsi"/>
          <w:sz w:val="22"/>
          <w:szCs w:val="22"/>
        </w:rPr>
        <w:tab/>
      </w:r>
      <w:r w:rsidR="008D7B2B" w:rsidRPr="008D7B2B">
        <w:rPr>
          <w:rFonts w:ascii="Calibri" w:hAnsi="Calibri" w:cs="Calibri"/>
          <w:sz w:val="22"/>
          <w:szCs w:val="22"/>
        </w:rPr>
        <w:t>100954151/0300</w:t>
      </w:r>
      <w:r w:rsidRPr="008D7B2B">
        <w:rPr>
          <w:rFonts w:asciiTheme="minorHAnsi" w:hAnsiTheme="minorHAnsi" w:cstheme="minorHAnsi"/>
          <w:sz w:val="22"/>
          <w:szCs w:val="22"/>
        </w:rPr>
        <w:tab/>
      </w:r>
    </w:p>
    <w:p w14:paraId="537FA8AA" w14:textId="31E42F23" w:rsidR="0067292D" w:rsidRPr="008D7B2B" w:rsidRDefault="0067292D" w:rsidP="007F32B2">
      <w:pPr>
        <w:tabs>
          <w:tab w:val="left" w:pos="2268"/>
        </w:tabs>
        <w:jc w:val="both"/>
        <w:rPr>
          <w:rFonts w:asciiTheme="minorHAnsi" w:hAnsiTheme="minorHAnsi" w:cstheme="minorHAnsi"/>
          <w:sz w:val="22"/>
          <w:szCs w:val="22"/>
        </w:rPr>
      </w:pPr>
      <w:r>
        <w:rPr>
          <w:rFonts w:asciiTheme="minorHAnsi" w:hAnsiTheme="minorHAnsi" w:cstheme="minorHAnsi"/>
          <w:sz w:val="22"/>
          <w:szCs w:val="22"/>
        </w:rPr>
        <w:t xml:space="preserve">Pověřená osoba: </w:t>
      </w:r>
      <w:r>
        <w:rPr>
          <w:rFonts w:asciiTheme="minorHAnsi" w:hAnsiTheme="minorHAnsi" w:cstheme="minorHAnsi"/>
          <w:sz w:val="22"/>
          <w:szCs w:val="22"/>
        </w:rPr>
        <w:tab/>
        <w:t xml:space="preserve">Ing. Helena Starková, e-mail: </w:t>
      </w:r>
      <w:hyperlink r:id="rId8" w:history="1">
        <w:r w:rsidRPr="001C15EE">
          <w:rPr>
            <w:rStyle w:val="Hypertextovodkaz"/>
            <w:rFonts w:asciiTheme="minorHAnsi" w:hAnsiTheme="minorHAnsi" w:cstheme="minorHAnsi"/>
            <w:sz w:val="22"/>
            <w:szCs w:val="22"/>
          </w:rPr>
          <w:t>helena.starkova@vsb.cz</w:t>
        </w:r>
      </w:hyperlink>
      <w:r>
        <w:rPr>
          <w:rFonts w:asciiTheme="minorHAnsi" w:hAnsiTheme="minorHAnsi" w:cstheme="minorHAnsi"/>
          <w:sz w:val="22"/>
          <w:szCs w:val="22"/>
        </w:rPr>
        <w:t xml:space="preserve"> </w:t>
      </w:r>
    </w:p>
    <w:p w14:paraId="5EADE2F3" w14:textId="77777777" w:rsidR="007F32B2" w:rsidRPr="008D7B2B" w:rsidRDefault="007F32B2" w:rsidP="007F32B2">
      <w:pPr>
        <w:pStyle w:val="Zkladntext2"/>
        <w:tabs>
          <w:tab w:val="left" w:pos="2268"/>
          <w:tab w:val="left" w:pos="5954"/>
        </w:tabs>
        <w:rPr>
          <w:rFonts w:asciiTheme="minorHAnsi" w:hAnsiTheme="minorHAnsi" w:cstheme="minorHAnsi"/>
          <w:sz w:val="22"/>
          <w:szCs w:val="22"/>
        </w:rPr>
      </w:pPr>
      <w:r w:rsidRPr="008D7B2B">
        <w:rPr>
          <w:rFonts w:asciiTheme="minorHAnsi" w:hAnsiTheme="minorHAnsi" w:cstheme="minorHAnsi"/>
          <w:sz w:val="22"/>
          <w:szCs w:val="22"/>
        </w:rPr>
        <w:tab/>
      </w:r>
    </w:p>
    <w:p w14:paraId="4FE85A98" w14:textId="116B94FF" w:rsidR="007F32B2" w:rsidRPr="008D7B2B" w:rsidRDefault="007F32B2" w:rsidP="007F32B2">
      <w:pPr>
        <w:tabs>
          <w:tab w:val="left" w:pos="2268"/>
        </w:tabs>
        <w:jc w:val="both"/>
        <w:rPr>
          <w:rFonts w:asciiTheme="minorHAnsi" w:hAnsiTheme="minorHAnsi" w:cstheme="minorHAnsi"/>
          <w:sz w:val="22"/>
          <w:szCs w:val="22"/>
        </w:rPr>
      </w:pPr>
      <w:r w:rsidRPr="008D7B2B">
        <w:rPr>
          <w:rFonts w:asciiTheme="minorHAnsi" w:hAnsiTheme="minorHAnsi" w:cstheme="minorHAnsi"/>
          <w:sz w:val="22"/>
          <w:szCs w:val="22"/>
        </w:rPr>
        <w:t xml:space="preserve">(dále jen </w:t>
      </w:r>
      <w:r w:rsidR="00EF01BA" w:rsidRPr="008D7B2B">
        <w:rPr>
          <w:rFonts w:asciiTheme="minorHAnsi" w:hAnsiTheme="minorHAnsi" w:cstheme="minorHAnsi"/>
          <w:sz w:val="22"/>
          <w:szCs w:val="22"/>
        </w:rPr>
        <w:t>„</w:t>
      </w:r>
      <w:r w:rsidR="008569A1" w:rsidRPr="008D7B2B">
        <w:rPr>
          <w:rFonts w:asciiTheme="minorHAnsi" w:hAnsiTheme="minorHAnsi" w:cstheme="minorHAnsi"/>
          <w:sz w:val="22"/>
          <w:szCs w:val="22"/>
        </w:rPr>
        <w:t>příkazce</w:t>
      </w:r>
      <w:r w:rsidR="00EF01BA" w:rsidRPr="008D7B2B">
        <w:rPr>
          <w:rFonts w:asciiTheme="minorHAnsi" w:hAnsiTheme="minorHAnsi" w:cstheme="minorHAnsi"/>
          <w:sz w:val="22"/>
          <w:szCs w:val="22"/>
        </w:rPr>
        <w:t>“</w:t>
      </w:r>
      <w:r w:rsidRPr="008D7B2B">
        <w:rPr>
          <w:rFonts w:asciiTheme="minorHAnsi" w:hAnsiTheme="minorHAnsi" w:cstheme="minorHAnsi"/>
          <w:sz w:val="22"/>
          <w:szCs w:val="22"/>
        </w:rPr>
        <w:t>)</w:t>
      </w:r>
    </w:p>
    <w:p w14:paraId="1FE85CA7" w14:textId="77777777" w:rsidR="00BF52E1" w:rsidRPr="008D7B2B" w:rsidRDefault="00BF52E1" w:rsidP="00007D0A">
      <w:pPr>
        <w:jc w:val="both"/>
        <w:rPr>
          <w:rFonts w:asciiTheme="minorHAnsi" w:hAnsiTheme="minorHAnsi" w:cstheme="minorHAnsi"/>
          <w:color w:val="000000"/>
          <w:sz w:val="22"/>
          <w:szCs w:val="22"/>
        </w:rPr>
      </w:pPr>
    </w:p>
    <w:p w14:paraId="30372792" w14:textId="77777777" w:rsidR="00BF52E1" w:rsidRPr="008D7B2B" w:rsidRDefault="00BF52E1" w:rsidP="00007D0A">
      <w:pPr>
        <w:jc w:val="both"/>
        <w:rPr>
          <w:rFonts w:asciiTheme="minorHAnsi" w:hAnsiTheme="minorHAnsi" w:cstheme="minorHAnsi"/>
          <w:color w:val="000000"/>
          <w:sz w:val="22"/>
          <w:szCs w:val="22"/>
        </w:rPr>
      </w:pPr>
      <w:r w:rsidRPr="008D7B2B">
        <w:rPr>
          <w:rFonts w:asciiTheme="minorHAnsi" w:hAnsiTheme="minorHAnsi" w:cstheme="minorHAnsi"/>
          <w:color w:val="000000"/>
          <w:sz w:val="22"/>
          <w:szCs w:val="22"/>
        </w:rPr>
        <w:t>a</w:t>
      </w:r>
    </w:p>
    <w:p w14:paraId="4EF5C8A8" w14:textId="77777777" w:rsidR="00BF52E1" w:rsidRPr="008D7B2B" w:rsidRDefault="00BF52E1" w:rsidP="00007D0A">
      <w:pPr>
        <w:jc w:val="both"/>
        <w:rPr>
          <w:rFonts w:asciiTheme="minorHAnsi" w:hAnsiTheme="minorHAnsi" w:cstheme="minorHAnsi"/>
          <w:color w:val="000000"/>
          <w:sz w:val="22"/>
          <w:szCs w:val="22"/>
        </w:rPr>
      </w:pPr>
    </w:p>
    <w:p w14:paraId="461FACD9" w14:textId="151BA949" w:rsidR="00391114" w:rsidRPr="008D7B2B" w:rsidRDefault="004F2D08" w:rsidP="00391114">
      <w:pPr>
        <w:tabs>
          <w:tab w:val="left" w:pos="2268"/>
        </w:tabs>
        <w:rPr>
          <w:rFonts w:asciiTheme="minorHAnsi" w:hAnsiTheme="minorHAnsi" w:cstheme="minorHAnsi"/>
          <w:sz w:val="22"/>
          <w:szCs w:val="22"/>
        </w:rPr>
      </w:pPr>
      <w:r w:rsidRPr="001C0B97">
        <w:rPr>
          <w:rFonts w:asciiTheme="minorHAnsi" w:hAnsiTheme="minorHAnsi" w:cstheme="minorHAnsi"/>
          <w:b/>
          <w:color w:val="000000"/>
          <w:sz w:val="22"/>
          <w:szCs w:val="22"/>
          <w:highlight w:val="yellow"/>
        </w:rPr>
        <w:t>(BUDE DOPLNĚNO)</w:t>
      </w:r>
    </w:p>
    <w:p w14:paraId="4836D62D" w14:textId="2968583A" w:rsidR="00D04810" w:rsidRPr="00D04810" w:rsidRDefault="00D04810" w:rsidP="00D04810">
      <w:pPr>
        <w:tabs>
          <w:tab w:val="left" w:pos="2268"/>
        </w:tabs>
        <w:rPr>
          <w:rFonts w:ascii="Calibri" w:hAnsi="Calibri" w:cs="Calibri"/>
          <w:sz w:val="22"/>
          <w:szCs w:val="22"/>
        </w:rPr>
      </w:pPr>
      <w:r>
        <w:rPr>
          <w:rFonts w:asciiTheme="minorHAnsi" w:hAnsiTheme="minorHAnsi" w:cstheme="minorHAnsi"/>
          <w:sz w:val="22"/>
          <w:szCs w:val="22"/>
        </w:rPr>
        <w:t xml:space="preserve">jednající: </w:t>
      </w:r>
      <w:r>
        <w:rPr>
          <w:rFonts w:asciiTheme="minorHAnsi" w:hAnsiTheme="minorHAnsi" w:cstheme="minorHAnsi"/>
          <w:sz w:val="22"/>
          <w:szCs w:val="22"/>
        </w:rPr>
        <w:tab/>
      </w:r>
      <w:r w:rsidR="004F2D08" w:rsidRPr="00D04810">
        <w:rPr>
          <w:rFonts w:ascii="Calibri" w:hAnsi="Calibri" w:cs="Calibri"/>
          <w:color w:val="000000"/>
          <w:sz w:val="22"/>
          <w:szCs w:val="22"/>
          <w:highlight w:val="yellow"/>
        </w:rPr>
        <w:t>(</w:t>
      </w:r>
      <w:r w:rsidR="004F2D08">
        <w:rPr>
          <w:rFonts w:ascii="Calibri" w:hAnsi="Calibri" w:cs="Calibri"/>
          <w:color w:val="000000"/>
          <w:sz w:val="22"/>
          <w:szCs w:val="22"/>
          <w:highlight w:val="yellow"/>
        </w:rPr>
        <w:t>BUDE DOPLNĚNO</w:t>
      </w:r>
      <w:r w:rsidR="004F2D08" w:rsidRPr="00D04810">
        <w:rPr>
          <w:rFonts w:ascii="Calibri" w:hAnsi="Calibri" w:cs="Calibri"/>
          <w:color w:val="000000"/>
          <w:sz w:val="22"/>
          <w:szCs w:val="22"/>
          <w:highlight w:val="yellow"/>
        </w:rPr>
        <w:t>)</w:t>
      </w:r>
    </w:p>
    <w:p w14:paraId="7AC351EA" w14:textId="2F1FB160" w:rsidR="00391114" w:rsidRPr="008D7B2B" w:rsidRDefault="00D04810" w:rsidP="007F32B2">
      <w:pPr>
        <w:tabs>
          <w:tab w:val="left" w:pos="2268"/>
        </w:tabs>
        <w:rPr>
          <w:rFonts w:asciiTheme="minorHAnsi" w:hAnsiTheme="minorHAnsi" w:cstheme="minorHAnsi"/>
          <w:sz w:val="22"/>
          <w:szCs w:val="22"/>
        </w:rPr>
      </w:pPr>
      <w:r>
        <w:rPr>
          <w:rFonts w:asciiTheme="minorHAnsi" w:hAnsiTheme="minorHAnsi" w:cstheme="minorHAnsi"/>
          <w:sz w:val="22"/>
          <w:szCs w:val="22"/>
        </w:rPr>
        <w:t>sídlem</w:t>
      </w:r>
      <w:r w:rsidR="007F32B2" w:rsidRPr="008D7B2B">
        <w:rPr>
          <w:rFonts w:asciiTheme="minorHAnsi" w:hAnsiTheme="minorHAnsi" w:cstheme="minorHAnsi"/>
          <w:sz w:val="22"/>
          <w:szCs w:val="22"/>
        </w:rPr>
        <w:t>:</w:t>
      </w:r>
      <w:r w:rsidR="007F32B2" w:rsidRPr="008D7B2B">
        <w:rPr>
          <w:rFonts w:asciiTheme="minorHAnsi" w:hAnsiTheme="minorHAnsi" w:cstheme="minorHAnsi"/>
          <w:sz w:val="22"/>
          <w:szCs w:val="22"/>
        </w:rPr>
        <w:tab/>
      </w:r>
      <w:r w:rsidR="004F2D08" w:rsidRPr="00D04810">
        <w:rPr>
          <w:rFonts w:ascii="Calibri" w:hAnsi="Calibri" w:cs="Calibri"/>
          <w:color w:val="000000"/>
          <w:sz w:val="22"/>
          <w:szCs w:val="22"/>
          <w:highlight w:val="yellow"/>
        </w:rPr>
        <w:t>(</w:t>
      </w:r>
      <w:r w:rsidR="004F2D08">
        <w:rPr>
          <w:rFonts w:ascii="Calibri" w:hAnsi="Calibri" w:cs="Calibri"/>
          <w:color w:val="000000"/>
          <w:sz w:val="22"/>
          <w:szCs w:val="22"/>
          <w:highlight w:val="yellow"/>
        </w:rPr>
        <w:t>BUDE DOPLNĚNO</w:t>
      </w:r>
      <w:r w:rsidR="004F2D08" w:rsidRPr="00D04810">
        <w:rPr>
          <w:rFonts w:ascii="Calibri" w:hAnsi="Calibri" w:cs="Calibri"/>
          <w:color w:val="000000"/>
          <w:sz w:val="22"/>
          <w:szCs w:val="22"/>
          <w:highlight w:val="yellow"/>
        </w:rPr>
        <w:t>)</w:t>
      </w:r>
    </w:p>
    <w:p w14:paraId="322A687B" w14:textId="754040F4" w:rsidR="00D04810" w:rsidRPr="00D04810" w:rsidRDefault="00D04810" w:rsidP="00D04810">
      <w:pPr>
        <w:pStyle w:val="Zkladntext2"/>
        <w:tabs>
          <w:tab w:val="left" w:pos="1980"/>
        </w:tabs>
        <w:rPr>
          <w:rFonts w:ascii="Calibri" w:hAnsi="Calibri" w:cs="Calibri"/>
          <w:sz w:val="22"/>
          <w:szCs w:val="22"/>
        </w:rPr>
      </w:pPr>
      <w:r w:rsidRPr="00D04810">
        <w:rPr>
          <w:rFonts w:ascii="Calibri" w:hAnsi="Calibri" w:cs="Calibri"/>
          <w:sz w:val="22"/>
          <w:szCs w:val="22"/>
        </w:rPr>
        <w:t xml:space="preserve">zapsán v obchodním rejstříku, </w:t>
      </w:r>
      <w:r w:rsidR="004F2D08" w:rsidRPr="00D04810">
        <w:rPr>
          <w:rFonts w:ascii="Calibri" w:hAnsi="Calibri" w:cs="Calibri"/>
          <w:color w:val="000000"/>
          <w:sz w:val="22"/>
          <w:szCs w:val="22"/>
          <w:highlight w:val="yellow"/>
        </w:rPr>
        <w:t>(</w:t>
      </w:r>
      <w:r w:rsidR="004F2D08">
        <w:rPr>
          <w:rFonts w:ascii="Calibri" w:hAnsi="Calibri" w:cs="Calibri"/>
          <w:color w:val="000000"/>
          <w:sz w:val="22"/>
          <w:szCs w:val="22"/>
          <w:highlight w:val="yellow"/>
        </w:rPr>
        <w:t>BUDE DOPLNĚNO</w:t>
      </w:r>
      <w:r w:rsidR="004F2D08" w:rsidRPr="00D04810">
        <w:rPr>
          <w:rFonts w:ascii="Calibri" w:hAnsi="Calibri" w:cs="Calibri"/>
          <w:color w:val="000000"/>
          <w:sz w:val="22"/>
          <w:szCs w:val="22"/>
          <w:highlight w:val="yellow"/>
        </w:rPr>
        <w:t>)</w:t>
      </w:r>
    </w:p>
    <w:p w14:paraId="1FF714DF" w14:textId="26B34A07" w:rsidR="007F32B2" w:rsidRPr="008D7B2B" w:rsidRDefault="007F32B2" w:rsidP="007F32B2">
      <w:pPr>
        <w:pStyle w:val="Zkladntext2"/>
        <w:tabs>
          <w:tab w:val="left" w:pos="2268"/>
        </w:tabs>
        <w:rPr>
          <w:rFonts w:asciiTheme="minorHAnsi" w:hAnsiTheme="minorHAnsi" w:cstheme="minorHAnsi"/>
          <w:sz w:val="22"/>
          <w:szCs w:val="22"/>
        </w:rPr>
      </w:pPr>
      <w:r w:rsidRPr="008D7B2B">
        <w:rPr>
          <w:rFonts w:asciiTheme="minorHAnsi" w:hAnsiTheme="minorHAnsi" w:cstheme="minorHAnsi"/>
          <w:sz w:val="22"/>
          <w:szCs w:val="22"/>
        </w:rPr>
        <w:t>IČ:</w:t>
      </w:r>
      <w:r w:rsidRPr="008D7B2B">
        <w:rPr>
          <w:rFonts w:asciiTheme="minorHAnsi" w:hAnsiTheme="minorHAnsi" w:cstheme="minorHAnsi"/>
          <w:sz w:val="22"/>
          <w:szCs w:val="22"/>
        </w:rPr>
        <w:tab/>
      </w:r>
      <w:r w:rsidR="004F2D08" w:rsidRPr="00D04810">
        <w:rPr>
          <w:rFonts w:ascii="Calibri" w:hAnsi="Calibri" w:cs="Calibri"/>
          <w:color w:val="000000"/>
          <w:sz w:val="22"/>
          <w:szCs w:val="22"/>
          <w:highlight w:val="yellow"/>
        </w:rPr>
        <w:t>(</w:t>
      </w:r>
      <w:r w:rsidR="004F2D08">
        <w:rPr>
          <w:rFonts w:ascii="Calibri" w:hAnsi="Calibri" w:cs="Calibri"/>
          <w:color w:val="000000"/>
          <w:sz w:val="22"/>
          <w:szCs w:val="22"/>
          <w:highlight w:val="yellow"/>
        </w:rPr>
        <w:t>BUDE DOPLNĚNO</w:t>
      </w:r>
      <w:r w:rsidR="004F2D08" w:rsidRPr="00D04810">
        <w:rPr>
          <w:rFonts w:ascii="Calibri" w:hAnsi="Calibri" w:cs="Calibri"/>
          <w:color w:val="000000"/>
          <w:sz w:val="22"/>
          <w:szCs w:val="22"/>
          <w:highlight w:val="yellow"/>
        </w:rPr>
        <w:t>)</w:t>
      </w:r>
    </w:p>
    <w:p w14:paraId="64E86ED9" w14:textId="7AFBF486" w:rsidR="007F32B2" w:rsidRPr="008D7B2B" w:rsidRDefault="007F32B2" w:rsidP="007F32B2">
      <w:pPr>
        <w:pStyle w:val="Zkladntext2"/>
        <w:tabs>
          <w:tab w:val="left" w:pos="2268"/>
        </w:tabs>
        <w:rPr>
          <w:rFonts w:asciiTheme="minorHAnsi" w:hAnsiTheme="minorHAnsi" w:cstheme="minorHAnsi"/>
          <w:sz w:val="22"/>
          <w:szCs w:val="22"/>
        </w:rPr>
      </w:pPr>
      <w:r w:rsidRPr="008D7B2B">
        <w:rPr>
          <w:rFonts w:asciiTheme="minorHAnsi" w:hAnsiTheme="minorHAnsi" w:cstheme="minorHAnsi"/>
          <w:sz w:val="22"/>
          <w:szCs w:val="22"/>
        </w:rPr>
        <w:t>DIČ:</w:t>
      </w:r>
      <w:r w:rsidRPr="008D7B2B">
        <w:rPr>
          <w:rFonts w:asciiTheme="minorHAnsi" w:hAnsiTheme="minorHAnsi" w:cstheme="minorHAnsi"/>
          <w:sz w:val="22"/>
          <w:szCs w:val="22"/>
        </w:rPr>
        <w:tab/>
      </w:r>
      <w:r w:rsidR="004F2D08" w:rsidRPr="00D04810">
        <w:rPr>
          <w:rFonts w:ascii="Calibri" w:hAnsi="Calibri" w:cs="Calibri"/>
          <w:color w:val="000000"/>
          <w:sz w:val="22"/>
          <w:szCs w:val="22"/>
          <w:highlight w:val="yellow"/>
        </w:rPr>
        <w:t>(</w:t>
      </w:r>
      <w:r w:rsidR="004F2D08">
        <w:rPr>
          <w:rFonts w:ascii="Calibri" w:hAnsi="Calibri" w:cs="Calibri"/>
          <w:color w:val="000000"/>
          <w:sz w:val="22"/>
          <w:szCs w:val="22"/>
          <w:highlight w:val="yellow"/>
        </w:rPr>
        <w:t>BUDE DOPLNĚNO</w:t>
      </w:r>
      <w:r w:rsidR="004F2D08" w:rsidRPr="00D04810">
        <w:rPr>
          <w:rFonts w:ascii="Calibri" w:hAnsi="Calibri" w:cs="Calibri"/>
          <w:color w:val="000000"/>
          <w:sz w:val="22"/>
          <w:szCs w:val="22"/>
          <w:highlight w:val="yellow"/>
        </w:rPr>
        <w:t>)</w:t>
      </w:r>
    </w:p>
    <w:p w14:paraId="43F171BE" w14:textId="28634477" w:rsidR="007F32B2" w:rsidRPr="008D7B2B" w:rsidRDefault="007F32B2" w:rsidP="007F32B2">
      <w:pPr>
        <w:pStyle w:val="Zkladntext2"/>
        <w:tabs>
          <w:tab w:val="left" w:pos="2268"/>
        </w:tabs>
        <w:rPr>
          <w:rFonts w:asciiTheme="minorHAnsi" w:hAnsiTheme="minorHAnsi" w:cstheme="minorHAnsi"/>
          <w:sz w:val="22"/>
          <w:szCs w:val="22"/>
        </w:rPr>
      </w:pPr>
      <w:r w:rsidRPr="008D7B2B">
        <w:rPr>
          <w:rFonts w:asciiTheme="minorHAnsi" w:hAnsiTheme="minorHAnsi" w:cstheme="minorHAnsi"/>
          <w:sz w:val="22"/>
          <w:szCs w:val="22"/>
        </w:rPr>
        <w:t>bankovní spojení:</w:t>
      </w:r>
      <w:r w:rsidRPr="008D7B2B">
        <w:rPr>
          <w:rFonts w:asciiTheme="minorHAnsi" w:hAnsiTheme="minorHAnsi" w:cstheme="minorHAnsi"/>
          <w:sz w:val="22"/>
          <w:szCs w:val="22"/>
        </w:rPr>
        <w:tab/>
      </w:r>
      <w:r w:rsidR="004F2D08" w:rsidRPr="00D04810">
        <w:rPr>
          <w:rFonts w:ascii="Calibri" w:hAnsi="Calibri" w:cs="Calibri"/>
          <w:color w:val="000000"/>
          <w:sz w:val="22"/>
          <w:szCs w:val="22"/>
          <w:highlight w:val="yellow"/>
        </w:rPr>
        <w:t>(</w:t>
      </w:r>
      <w:r w:rsidR="004F2D08">
        <w:rPr>
          <w:rFonts w:ascii="Calibri" w:hAnsi="Calibri" w:cs="Calibri"/>
          <w:color w:val="000000"/>
          <w:sz w:val="22"/>
          <w:szCs w:val="22"/>
          <w:highlight w:val="yellow"/>
        </w:rPr>
        <w:t>BUDE DOPLNĚNO</w:t>
      </w:r>
      <w:r w:rsidR="004F2D08" w:rsidRPr="00D04810">
        <w:rPr>
          <w:rFonts w:ascii="Calibri" w:hAnsi="Calibri" w:cs="Calibri"/>
          <w:color w:val="000000"/>
          <w:sz w:val="22"/>
          <w:szCs w:val="22"/>
          <w:highlight w:val="yellow"/>
        </w:rPr>
        <w:t>)</w:t>
      </w:r>
    </w:p>
    <w:p w14:paraId="20A569FB" w14:textId="7FB4EAFD" w:rsidR="007F32B2" w:rsidRPr="008D7B2B" w:rsidRDefault="007F32B2" w:rsidP="007F32B2">
      <w:pPr>
        <w:tabs>
          <w:tab w:val="left" w:pos="2268"/>
        </w:tabs>
        <w:jc w:val="both"/>
        <w:rPr>
          <w:rFonts w:asciiTheme="minorHAnsi" w:hAnsiTheme="minorHAnsi" w:cstheme="minorHAnsi"/>
          <w:sz w:val="22"/>
          <w:szCs w:val="22"/>
        </w:rPr>
      </w:pPr>
      <w:r w:rsidRPr="008D7B2B">
        <w:rPr>
          <w:rFonts w:asciiTheme="minorHAnsi" w:hAnsiTheme="minorHAnsi" w:cstheme="minorHAnsi"/>
          <w:sz w:val="22"/>
          <w:szCs w:val="22"/>
        </w:rPr>
        <w:t>číslo účtu:</w:t>
      </w:r>
      <w:r w:rsidRPr="008D7B2B">
        <w:rPr>
          <w:rFonts w:asciiTheme="minorHAnsi" w:hAnsiTheme="minorHAnsi" w:cstheme="minorHAnsi"/>
          <w:sz w:val="22"/>
          <w:szCs w:val="22"/>
        </w:rPr>
        <w:tab/>
      </w:r>
      <w:r w:rsidR="004F2D08" w:rsidRPr="00D04810">
        <w:rPr>
          <w:rFonts w:ascii="Calibri" w:hAnsi="Calibri" w:cs="Calibri"/>
          <w:color w:val="000000"/>
          <w:sz w:val="22"/>
          <w:szCs w:val="22"/>
          <w:highlight w:val="yellow"/>
        </w:rPr>
        <w:t>(</w:t>
      </w:r>
      <w:r w:rsidR="004F2D08">
        <w:rPr>
          <w:rFonts w:ascii="Calibri" w:hAnsi="Calibri" w:cs="Calibri"/>
          <w:color w:val="000000"/>
          <w:sz w:val="22"/>
          <w:szCs w:val="22"/>
          <w:highlight w:val="yellow"/>
        </w:rPr>
        <w:t>BUDE DOPLNĚNO</w:t>
      </w:r>
      <w:r w:rsidR="004F2D08" w:rsidRPr="00D04810">
        <w:rPr>
          <w:rFonts w:ascii="Calibri" w:hAnsi="Calibri" w:cs="Calibri"/>
          <w:color w:val="000000"/>
          <w:sz w:val="22"/>
          <w:szCs w:val="22"/>
          <w:highlight w:val="yellow"/>
        </w:rPr>
        <w:t>)</w:t>
      </w:r>
    </w:p>
    <w:p w14:paraId="04DF8180" w14:textId="77777777" w:rsidR="008569A1" w:rsidRPr="008D7B2B" w:rsidRDefault="008569A1" w:rsidP="007F32B2">
      <w:pPr>
        <w:tabs>
          <w:tab w:val="left" w:pos="2268"/>
        </w:tabs>
        <w:jc w:val="both"/>
        <w:rPr>
          <w:rFonts w:asciiTheme="minorHAnsi" w:hAnsiTheme="minorHAnsi" w:cstheme="minorHAnsi"/>
          <w:sz w:val="22"/>
          <w:szCs w:val="22"/>
        </w:rPr>
      </w:pPr>
    </w:p>
    <w:p w14:paraId="0D77D1A3" w14:textId="4D8BD423" w:rsidR="007F32B2" w:rsidRPr="008D7B2B" w:rsidRDefault="007F32B2" w:rsidP="007F32B2">
      <w:pPr>
        <w:tabs>
          <w:tab w:val="left" w:pos="2268"/>
        </w:tabs>
        <w:jc w:val="both"/>
        <w:rPr>
          <w:rFonts w:asciiTheme="minorHAnsi" w:hAnsiTheme="minorHAnsi" w:cstheme="minorHAnsi"/>
          <w:sz w:val="22"/>
          <w:szCs w:val="22"/>
        </w:rPr>
      </w:pPr>
      <w:r w:rsidRPr="008D7B2B">
        <w:rPr>
          <w:rFonts w:asciiTheme="minorHAnsi" w:hAnsiTheme="minorHAnsi" w:cstheme="minorHAnsi"/>
          <w:sz w:val="22"/>
          <w:szCs w:val="22"/>
        </w:rPr>
        <w:t xml:space="preserve">(dále jen </w:t>
      </w:r>
      <w:r w:rsidR="00EF01BA" w:rsidRPr="008D7B2B">
        <w:rPr>
          <w:rFonts w:asciiTheme="minorHAnsi" w:hAnsiTheme="minorHAnsi" w:cstheme="minorHAnsi"/>
          <w:sz w:val="22"/>
          <w:szCs w:val="22"/>
        </w:rPr>
        <w:t>„</w:t>
      </w:r>
      <w:r w:rsidR="008569A1" w:rsidRPr="008D7B2B">
        <w:rPr>
          <w:rFonts w:asciiTheme="minorHAnsi" w:hAnsiTheme="minorHAnsi" w:cstheme="minorHAnsi"/>
          <w:sz w:val="22"/>
          <w:szCs w:val="22"/>
        </w:rPr>
        <w:t>příkazník</w:t>
      </w:r>
      <w:r w:rsidR="00EF01BA" w:rsidRPr="008D7B2B">
        <w:rPr>
          <w:rFonts w:asciiTheme="minorHAnsi" w:hAnsiTheme="minorHAnsi" w:cstheme="minorHAnsi"/>
          <w:sz w:val="22"/>
          <w:szCs w:val="22"/>
        </w:rPr>
        <w:t>“</w:t>
      </w:r>
      <w:r w:rsidRPr="008D7B2B">
        <w:rPr>
          <w:rFonts w:asciiTheme="minorHAnsi" w:hAnsiTheme="minorHAnsi" w:cstheme="minorHAnsi"/>
          <w:sz w:val="22"/>
          <w:szCs w:val="22"/>
        </w:rPr>
        <w:t>)</w:t>
      </w:r>
    </w:p>
    <w:p w14:paraId="48B20E4A" w14:textId="77777777" w:rsidR="006A3643" w:rsidRPr="008D7B2B" w:rsidRDefault="006A3643" w:rsidP="007F32B2">
      <w:pPr>
        <w:jc w:val="both"/>
        <w:rPr>
          <w:rFonts w:asciiTheme="minorHAnsi" w:hAnsiTheme="minorHAnsi" w:cstheme="minorHAnsi"/>
          <w:b/>
          <w:color w:val="000000"/>
          <w:sz w:val="22"/>
          <w:szCs w:val="22"/>
        </w:rPr>
      </w:pPr>
    </w:p>
    <w:p w14:paraId="71DB0FEF" w14:textId="77777777" w:rsidR="00EC5BE0" w:rsidRPr="008D7B2B" w:rsidRDefault="00EC5BE0" w:rsidP="007F32B2">
      <w:pPr>
        <w:jc w:val="both"/>
        <w:rPr>
          <w:rFonts w:asciiTheme="minorHAnsi" w:hAnsiTheme="minorHAnsi" w:cstheme="minorHAnsi"/>
          <w:b/>
          <w:color w:val="000000"/>
          <w:sz w:val="22"/>
          <w:szCs w:val="22"/>
        </w:rPr>
      </w:pPr>
    </w:p>
    <w:p w14:paraId="0B9F49C2" w14:textId="77777777" w:rsidR="00E0611C" w:rsidRPr="008D7B2B" w:rsidRDefault="00E0611C" w:rsidP="006B18A6">
      <w:pPr>
        <w:jc w:val="center"/>
        <w:rPr>
          <w:rFonts w:asciiTheme="minorHAnsi" w:hAnsiTheme="minorHAnsi" w:cstheme="minorHAnsi"/>
          <w:b/>
          <w:sz w:val="22"/>
          <w:szCs w:val="22"/>
        </w:rPr>
      </w:pPr>
      <w:r w:rsidRPr="008D7B2B">
        <w:rPr>
          <w:rFonts w:asciiTheme="minorHAnsi" w:hAnsiTheme="minorHAnsi" w:cstheme="minorHAnsi"/>
          <w:b/>
          <w:sz w:val="22"/>
          <w:szCs w:val="22"/>
        </w:rPr>
        <w:t>II. Základní ustanovení</w:t>
      </w:r>
    </w:p>
    <w:p w14:paraId="78DD4E19" w14:textId="77777777" w:rsidR="006B18A6" w:rsidRPr="008D7B2B" w:rsidRDefault="006B18A6" w:rsidP="006B18A6">
      <w:pPr>
        <w:jc w:val="center"/>
        <w:rPr>
          <w:rFonts w:asciiTheme="minorHAnsi" w:hAnsiTheme="minorHAnsi" w:cstheme="minorHAnsi"/>
          <w:b/>
          <w:sz w:val="22"/>
          <w:szCs w:val="22"/>
        </w:rPr>
      </w:pPr>
    </w:p>
    <w:p w14:paraId="1B3BCD84" w14:textId="69E0945D" w:rsidR="00293FEF" w:rsidRPr="00293FEF" w:rsidRDefault="00293FEF" w:rsidP="00293FEF">
      <w:pPr>
        <w:pStyle w:val="Zkladntext2"/>
        <w:numPr>
          <w:ilvl w:val="0"/>
          <w:numId w:val="16"/>
        </w:numPr>
        <w:tabs>
          <w:tab w:val="left" w:pos="360"/>
        </w:tabs>
        <w:spacing w:after="120"/>
        <w:ind w:left="357" w:hanging="357"/>
        <w:rPr>
          <w:rFonts w:asciiTheme="minorHAnsi" w:hAnsiTheme="minorHAnsi" w:cstheme="minorHAnsi"/>
          <w:color w:val="000000"/>
          <w:sz w:val="22"/>
          <w:szCs w:val="22"/>
          <w:lang w:val="cs-CZ"/>
        </w:rPr>
      </w:pPr>
      <w:r>
        <w:rPr>
          <w:rFonts w:asciiTheme="minorHAnsi" w:hAnsiTheme="minorHAnsi" w:cstheme="minorHAnsi"/>
          <w:color w:val="000000"/>
          <w:sz w:val="22"/>
          <w:szCs w:val="22"/>
          <w:lang w:val="cs-CZ"/>
        </w:rPr>
        <w:t xml:space="preserve">Příkazce </w:t>
      </w:r>
      <w:r w:rsidRPr="00293FEF">
        <w:rPr>
          <w:rFonts w:asciiTheme="minorHAnsi" w:hAnsiTheme="minorHAnsi" w:cstheme="minorHAnsi"/>
          <w:color w:val="000000"/>
          <w:sz w:val="22"/>
          <w:szCs w:val="22"/>
          <w:lang w:val="cs-CZ"/>
        </w:rPr>
        <w:t xml:space="preserve">je investorem stavby: </w:t>
      </w:r>
      <w:r>
        <w:rPr>
          <w:rFonts w:asciiTheme="minorHAnsi" w:hAnsiTheme="minorHAnsi" w:cstheme="minorHAnsi"/>
          <w:color w:val="000000"/>
          <w:sz w:val="22"/>
          <w:szCs w:val="22"/>
          <w:lang w:val="cs-CZ"/>
        </w:rPr>
        <w:t>Rozšíření kapacit datového centra</w:t>
      </w:r>
      <w:r w:rsidRPr="00293FEF">
        <w:rPr>
          <w:rFonts w:asciiTheme="minorHAnsi" w:hAnsiTheme="minorHAnsi" w:cstheme="minorHAnsi"/>
          <w:color w:val="000000"/>
          <w:sz w:val="22"/>
          <w:szCs w:val="22"/>
          <w:lang w:val="cs-CZ"/>
        </w:rPr>
        <w:t>.</w:t>
      </w:r>
      <w:r>
        <w:rPr>
          <w:rFonts w:asciiTheme="minorHAnsi" w:hAnsiTheme="minorHAnsi" w:cstheme="minorHAnsi"/>
          <w:color w:val="000000"/>
          <w:sz w:val="22"/>
          <w:szCs w:val="22"/>
          <w:lang w:val="cs-CZ"/>
        </w:rPr>
        <w:t xml:space="preserve"> N</w:t>
      </w:r>
      <w:r w:rsidRPr="00293FEF">
        <w:rPr>
          <w:rFonts w:asciiTheme="minorHAnsi" w:hAnsiTheme="minorHAnsi" w:cstheme="minorHAnsi"/>
          <w:color w:val="000000"/>
          <w:sz w:val="22"/>
          <w:szCs w:val="22"/>
          <w:lang w:val="cs-CZ"/>
        </w:rPr>
        <w:t xml:space="preserve">a základě požadavku zákona č. 309/2006 Sb. </w:t>
      </w:r>
      <w:r>
        <w:rPr>
          <w:rFonts w:asciiTheme="minorHAnsi" w:hAnsiTheme="minorHAnsi" w:cstheme="minorHAnsi"/>
          <w:color w:val="000000"/>
          <w:sz w:val="22"/>
          <w:szCs w:val="22"/>
          <w:lang w:val="cs-CZ"/>
        </w:rPr>
        <w:t xml:space="preserve">příkazce </w:t>
      </w:r>
      <w:r w:rsidRPr="00293FEF">
        <w:rPr>
          <w:rFonts w:asciiTheme="minorHAnsi" w:hAnsiTheme="minorHAnsi" w:cstheme="minorHAnsi"/>
          <w:color w:val="000000"/>
          <w:sz w:val="22"/>
          <w:szCs w:val="22"/>
          <w:lang w:val="cs-CZ"/>
        </w:rPr>
        <w:t xml:space="preserve">zřizuje pro fázi realizace stavby funkci koordinátora BOZP. Koordinátor BOZP je </w:t>
      </w:r>
      <w:r>
        <w:rPr>
          <w:rFonts w:asciiTheme="minorHAnsi" w:hAnsiTheme="minorHAnsi" w:cstheme="minorHAnsi"/>
          <w:color w:val="000000"/>
          <w:sz w:val="22"/>
          <w:szCs w:val="22"/>
          <w:lang w:val="cs-CZ"/>
        </w:rPr>
        <w:t xml:space="preserve">příkazcem </w:t>
      </w:r>
      <w:r w:rsidRPr="00293FEF">
        <w:rPr>
          <w:rFonts w:asciiTheme="minorHAnsi" w:hAnsiTheme="minorHAnsi" w:cstheme="minorHAnsi"/>
          <w:color w:val="000000"/>
          <w:sz w:val="22"/>
          <w:szCs w:val="22"/>
          <w:lang w:val="cs-CZ"/>
        </w:rPr>
        <w:t xml:space="preserve">pověřen k provádění odborné a kontrolní činnosti v rozsahu ustanovení § 18 zákona č. 309/2006 Sb., o zajištění dalších podmínek bezpečnosti a ochrany zdraví při práci </w:t>
      </w:r>
      <w:r w:rsidR="00DB7C33">
        <w:rPr>
          <w:rFonts w:asciiTheme="minorHAnsi" w:hAnsiTheme="minorHAnsi" w:cstheme="minorHAnsi"/>
          <w:color w:val="000000"/>
          <w:sz w:val="22"/>
          <w:szCs w:val="22"/>
          <w:lang w:val="cs-CZ"/>
        </w:rPr>
        <w:t xml:space="preserve">(dále jen „zákon č. 309/2006 Sb.“) </w:t>
      </w:r>
      <w:r w:rsidRPr="00293FEF">
        <w:rPr>
          <w:rFonts w:asciiTheme="minorHAnsi" w:hAnsiTheme="minorHAnsi" w:cstheme="minorHAnsi"/>
          <w:color w:val="000000"/>
          <w:sz w:val="22"/>
          <w:szCs w:val="22"/>
          <w:lang w:val="cs-CZ"/>
        </w:rPr>
        <w:t>a § 7 a 8 nařízení vlády č. 591/2006 Sb., požadavky na bezpečnost a ochranu zdraví při práci na staveništích</w:t>
      </w:r>
      <w:r w:rsidR="00DB7C33">
        <w:rPr>
          <w:rFonts w:asciiTheme="minorHAnsi" w:hAnsiTheme="minorHAnsi" w:cstheme="minorHAnsi"/>
          <w:color w:val="000000"/>
          <w:sz w:val="22"/>
          <w:szCs w:val="22"/>
          <w:lang w:val="cs-CZ"/>
        </w:rPr>
        <w:t xml:space="preserve"> (dále jen „nařízení vlády č. 591/2006 Sb.“)</w:t>
      </w:r>
      <w:r w:rsidRPr="00293FEF">
        <w:rPr>
          <w:rFonts w:asciiTheme="minorHAnsi" w:hAnsiTheme="minorHAnsi" w:cstheme="minorHAnsi"/>
          <w:color w:val="000000"/>
          <w:sz w:val="22"/>
          <w:szCs w:val="22"/>
          <w:lang w:val="cs-CZ"/>
        </w:rPr>
        <w:t>.</w:t>
      </w:r>
    </w:p>
    <w:p w14:paraId="5D09FEE1" w14:textId="5C2781DC" w:rsidR="00E0611C" w:rsidRPr="007E12D2" w:rsidRDefault="00E0611C" w:rsidP="00F23D53">
      <w:pPr>
        <w:pStyle w:val="Zkladntext2"/>
        <w:numPr>
          <w:ilvl w:val="0"/>
          <w:numId w:val="16"/>
        </w:numPr>
        <w:tabs>
          <w:tab w:val="left" w:pos="360"/>
        </w:tabs>
        <w:spacing w:after="120"/>
        <w:ind w:left="357" w:hanging="357"/>
        <w:rPr>
          <w:rFonts w:asciiTheme="minorHAnsi" w:hAnsiTheme="minorHAnsi" w:cstheme="minorHAnsi"/>
          <w:color w:val="000000"/>
          <w:sz w:val="22"/>
          <w:szCs w:val="22"/>
          <w:lang w:val="cs-CZ"/>
        </w:rPr>
      </w:pPr>
      <w:r w:rsidRPr="007E12D2">
        <w:rPr>
          <w:rFonts w:asciiTheme="minorHAnsi" w:hAnsiTheme="minorHAnsi" w:cstheme="minorHAnsi"/>
          <w:color w:val="000000"/>
          <w:sz w:val="22"/>
          <w:szCs w:val="22"/>
          <w:lang w:val="cs-CZ"/>
        </w:rPr>
        <w:lastRenderedPageBreak/>
        <w:t xml:space="preserve">Smluvní strany uzavírají tuto </w:t>
      </w:r>
      <w:r w:rsidR="00DC39E7" w:rsidRPr="007E12D2">
        <w:rPr>
          <w:rFonts w:asciiTheme="minorHAnsi" w:hAnsiTheme="minorHAnsi" w:cstheme="minorHAnsi"/>
          <w:color w:val="000000"/>
          <w:sz w:val="22"/>
          <w:szCs w:val="22"/>
          <w:lang w:val="cs-CZ"/>
        </w:rPr>
        <w:t xml:space="preserve">příkazní </w:t>
      </w:r>
      <w:r w:rsidRPr="007E12D2">
        <w:rPr>
          <w:rFonts w:asciiTheme="minorHAnsi" w:hAnsiTheme="minorHAnsi" w:cstheme="minorHAnsi"/>
          <w:color w:val="000000"/>
          <w:sz w:val="22"/>
          <w:szCs w:val="22"/>
          <w:lang w:val="cs-CZ"/>
        </w:rPr>
        <w:t xml:space="preserve">smlouvu </w:t>
      </w:r>
      <w:r w:rsidR="00DC39E7" w:rsidRPr="007E12D2">
        <w:rPr>
          <w:rFonts w:asciiTheme="minorHAnsi" w:hAnsiTheme="minorHAnsi" w:cstheme="minorHAnsi"/>
          <w:color w:val="000000"/>
          <w:sz w:val="22"/>
          <w:szCs w:val="22"/>
          <w:lang w:val="cs-CZ"/>
        </w:rPr>
        <w:t xml:space="preserve">o výkonu </w:t>
      </w:r>
      <w:r w:rsidR="00F23D53">
        <w:rPr>
          <w:rFonts w:asciiTheme="minorHAnsi" w:hAnsiTheme="minorHAnsi" w:cstheme="minorHAnsi"/>
          <w:color w:val="000000"/>
          <w:sz w:val="22"/>
          <w:szCs w:val="22"/>
          <w:lang w:val="cs-CZ"/>
        </w:rPr>
        <w:t xml:space="preserve">činností </w:t>
      </w:r>
      <w:r w:rsidR="00F23D53" w:rsidRPr="00F23D53">
        <w:rPr>
          <w:rFonts w:asciiTheme="minorHAnsi" w:hAnsiTheme="minorHAnsi" w:cstheme="minorHAnsi"/>
          <w:color w:val="000000"/>
          <w:sz w:val="22"/>
          <w:szCs w:val="22"/>
          <w:lang w:val="cs-CZ"/>
        </w:rPr>
        <w:t>koordinátora bezpečnosti a ochrany zdraví při práci na staveništi</w:t>
      </w:r>
      <w:r w:rsidR="00DC39E7" w:rsidRPr="007E12D2">
        <w:rPr>
          <w:rFonts w:asciiTheme="minorHAnsi" w:hAnsiTheme="minorHAnsi" w:cstheme="minorHAnsi"/>
          <w:color w:val="000000"/>
          <w:sz w:val="22"/>
          <w:szCs w:val="22"/>
          <w:lang w:val="cs-CZ"/>
        </w:rPr>
        <w:t xml:space="preserve"> (dále tak jen „smlouva“) </w:t>
      </w:r>
      <w:r w:rsidRPr="007E12D2">
        <w:rPr>
          <w:rFonts w:asciiTheme="minorHAnsi" w:hAnsiTheme="minorHAnsi" w:cstheme="minorHAnsi"/>
          <w:color w:val="000000"/>
          <w:sz w:val="22"/>
          <w:szCs w:val="22"/>
          <w:lang w:val="cs-CZ"/>
        </w:rPr>
        <w:t xml:space="preserve">v souladu s </w:t>
      </w:r>
      <w:r w:rsidR="00230261" w:rsidRPr="007E12D2">
        <w:rPr>
          <w:rFonts w:asciiTheme="minorHAnsi" w:hAnsiTheme="minorHAnsi" w:cstheme="minorHAnsi"/>
          <w:color w:val="000000"/>
          <w:sz w:val="22"/>
          <w:szCs w:val="22"/>
          <w:lang w:val="cs-CZ"/>
        </w:rPr>
        <w:t xml:space="preserve">ust. § 2430 </w:t>
      </w:r>
      <w:r w:rsidR="00DC39E7" w:rsidRPr="007E12D2">
        <w:rPr>
          <w:rFonts w:asciiTheme="minorHAnsi" w:hAnsiTheme="minorHAnsi" w:cstheme="minorHAnsi"/>
          <w:color w:val="000000"/>
          <w:sz w:val="22"/>
          <w:szCs w:val="22"/>
          <w:lang w:val="cs-CZ"/>
        </w:rPr>
        <w:t xml:space="preserve">a násl. </w:t>
      </w:r>
      <w:r w:rsidR="00230261" w:rsidRPr="007E12D2">
        <w:rPr>
          <w:rFonts w:asciiTheme="minorHAnsi" w:hAnsiTheme="minorHAnsi" w:cstheme="minorHAnsi"/>
          <w:color w:val="000000"/>
          <w:sz w:val="22"/>
          <w:szCs w:val="22"/>
          <w:lang w:val="cs-CZ"/>
        </w:rPr>
        <w:t>zákona</w:t>
      </w:r>
      <w:r w:rsidR="006B18A6" w:rsidRPr="007E12D2">
        <w:rPr>
          <w:rFonts w:asciiTheme="minorHAnsi" w:hAnsiTheme="minorHAnsi" w:cstheme="minorHAnsi"/>
          <w:color w:val="000000"/>
          <w:sz w:val="22"/>
          <w:szCs w:val="22"/>
          <w:lang w:val="cs-CZ"/>
        </w:rPr>
        <w:t xml:space="preserve"> č. 89/2012</w:t>
      </w:r>
      <w:r w:rsidR="00230261" w:rsidRPr="007E12D2">
        <w:rPr>
          <w:rFonts w:asciiTheme="minorHAnsi" w:hAnsiTheme="minorHAnsi" w:cstheme="minorHAnsi"/>
          <w:color w:val="000000"/>
          <w:sz w:val="22"/>
          <w:szCs w:val="22"/>
          <w:lang w:val="cs-CZ"/>
        </w:rPr>
        <w:t xml:space="preserve"> Sb.,</w:t>
      </w:r>
      <w:r w:rsidR="006B18A6" w:rsidRPr="007E12D2">
        <w:rPr>
          <w:rFonts w:asciiTheme="minorHAnsi" w:hAnsiTheme="minorHAnsi" w:cstheme="minorHAnsi"/>
          <w:color w:val="000000"/>
          <w:sz w:val="22"/>
          <w:szCs w:val="22"/>
          <w:lang w:val="cs-CZ"/>
        </w:rPr>
        <w:t xml:space="preserve"> občanský zákoník, </w:t>
      </w:r>
      <w:r w:rsidRPr="007E12D2">
        <w:rPr>
          <w:rFonts w:asciiTheme="minorHAnsi" w:hAnsiTheme="minorHAnsi" w:cstheme="minorHAnsi"/>
          <w:color w:val="000000"/>
          <w:sz w:val="22"/>
          <w:szCs w:val="22"/>
          <w:lang w:val="cs-CZ"/>
        </w:rPr>
        <w:t>v</w:t>
      </w:r>
      <w:r w:rsidR="006D2C71" w:rsidRPr="007E12D2">
        <w:rPr>
          <w:rFonts w:asciiTheme="minorHAnsi" w:hAnsiTheme="minorHAnsi" w:cstheme="minorHAnsi"/>
          <w:color w:val="000000"/>
          <w:sz w:val="22"/>
          <w:szCs w:val="22"/>
          <w:lang w:val="cs-CZ"/>
        </w:rPr>
        <w:t>e</w:t>
      </w:r>
      <w:r w:rsidRPr="007E12D2">
        <w:rPr>
          <w:rFonts w:asciiTheme="minorHAnsi" w:hAnsiTheme="minorHAnsi" w:cstheme="minorHAnsi"/>
          <w:color w:val="000000"/>
          <w:sz w:val="22"/>
          <w:szCs w:val="22"/>
          <w:lang w:val="cs-CZ"/>
        </w:rPr>
        <w:t xml:space="preserve"> znění </w:t>
      </w:r>
      <w:r w:rsidR="006D2C71" w:rsidRPr="007E12D2">
        <w:rPr>
          <w:rFonts w:asciiTheme="minorHAnsi" w:hAnsiTheme="minorHAnsi" w:cstheme="minorHAnsi"/>
          <w:color w:val="000000"/>
          <w:sz w:val="22"/>
          <w:szCs w:val="22"/>
          <w:lang w:val="cs-CZ"/>
        </w:rPr>
        <w:t>pozdějších předpisů</w:t>
      </w:r>
      <w:r w:rsidR="00230261" w:rsidRPr="007E12D2">
        <w:rPr>
          <w:rFonts w:asciiTheme="minorHAnsi" w:hAnsiTheme="minorHAnsi" w:cstheme="minorHAnsi"/>
          <w:color w:val="000000"/>
          <w:sz w:val="22"/>
          <w:szCs w:val="22"/>
          <w:lang w:val="cs-CZ"/>
        </w:rPr>
        <w:t xml:space="preserve"> (dále jen „občanský zákoník“)</w:t>
      </w:r>
      <w:r w:rsidRPr="007E12D2">
        <w:rPr>
          <w:rFonts w:asciiTheme="minorHAnsi" w:hAnsiTheme="minorHAnsi" w:cstheme="minorHAnsi"/>
          <w:color w:val="000000"/>
          <w:sz w:val="22"/>
          <w:szCs w:val="22"/>
          <w:lang w:val="cs-CZ"/>
        </w:rPr>
        <w:t>.</w:t>
      </w:r>
    </w:p>
    <w:p w14:paraId="6383E9DC" w14:textId="1294E067" w:rsidR="00E0611C" w:rsidRPr="007E12D2" w:rsidRDefault="00E0611C" w:rsidP="007E12D2">
      <w:pPr>
        <w:pStyle w:val="Zkladntext2"/>
        <w:numPr>
          <w:ilvl w:val="0"/>
          <w:numId w:val="16"/>
        </w:numPr>
        <w:tabs>
          <w:tab w:val="left" w:pos="360"/>
        </w:tabs>
        <w:spacing w:after="120"/>
        <w:ind w:left="357" w:hanging="357"/>
        <w:rPr>
          <w:rFonts w:asciiTheme="minorHAnsi" w:hAnsiTheme="minorHAnsi" w:cstheme="minorHAnsi"/>
          <w:color w:val="000000"/>
          <w:sz w:val="22"/>
          <w:szCs w:val="22"/>
          <w:lang w:val="cs-CZ"/>
        </w:rPr>
      </w:pPr>
      <w:r w:rsidRPr="007E12D2">
        <w:rPr>
          <w:rFonts w:asciiTheme="minorHAnsi" w:hAnsiTheme="minorHAnsi" w:cstheme="minorHAnsi"/>
          <w:color w:val="000000"/>
          <w:sz w:val="22"/>
          <w:szCs w:val="22"/>
          <w:lang w:val="cs-CZ"/>
        </w:rPr>
        <w:t>Smluvní strany prohlašují, že údaje uvedené v čl. I</w:t>
      </w:r>
      <w:r w:rsidR="00EB46A9">
        <w:rPr>
          <w:rFonts w:asciiTheme="minorHAnsi" w:hAnsiTheme="minorHAnsi" w:cstheme="minorHAnsi"/>
          <w:color w:val="000000"/>
          <w:sz w:val="22"/>
          <w:szCs w:val="22"/>
          <w:lang w:val="cs-CZ"/>
        </w:rPr>
        <w:t>.</w:t>
      </w:r>
      <w:r w:rsidRPr="007E12D2">
        <w:rPr>
          <w:rFonts w:asciiTheme="minorHAnsi" w:hAnsiTheme="minorHAnsi" w:cstheme="minorHAnsi"/>
          <w:color w:val="000000"/>
          <w:sz w:val="22"/>
          <w:szCs w:val="22"/>
          <w:lang w:val="cs-CZ"/>
        </w:rPr>
        <w:t xml:space="preserve"> smlouvy jsou v souladu s právní skutečností v době uzavření smlouvy.</w:t>
      </w:r>
    </w:p>
    <w:p w14:paraId="56AF7AE2" w14:textId="77777777" w:rsidR="00E0611C" w:rsidRPr="007E12D2" w:rsidRDefault="00E0611C" w:rsidP="007E12D2">
      <w:pPr>
        <w:pStyle w:val="Zkladntext2"/>
        <w:numPr>
          <w:ilvl w:val="0"/>
          <w:numId w:val="16"/>
        </w:numPr>
        <w:tabs>
          <w:tab w:val="left" w:pos="360"/>
        </w:tabs>
        <w:spacing w:after="120"/>
        <w:ind w:left="357" w:hanging="357"/>
        <w:rPr>
          <w:rFonts w:asciiTheme="minorHAnsi" w:hAnsiTheme="minorHAnsi" w:cstheme="minorHAnsi"/>
          <w:color w:val="000000"/>
          <w:sz w:val="22"/>
          <w:szCs w:val="22"/>
          <w:lang w:val="cs-CZ"/>
        </w:rPr>
      </w:pPr>
      <w:r w:rsidRPr="007E12D2">
        <w:rPr>
          <w:rFonts w:asciiTheme="minorHAnsi" w:hAnsiTheme="minorHAnsi" w:cstheme="minorHAnsi"/>
          <w:color w:val="000000"/>
          <w:sz w:val="22"/>
          <w:szCs w:val="22"/>
          <w:lang w:val="cs-CZ"/>
        </w:rPr>
        <w:t>Příkazník prohlašuje, že je držitelem platného oprávnění k podnikání, které jej opravňuje k realizaci předmětu smlouvy</w:t>
      </w:r>
      <w:r w:rsidR="00DC39E7" w:rsidRPr="007E12D2">
        <w:rPr>
          <w:rFonts w:asciiTheme="minorHAnsi" w:hAnsiTheme="minorHAnsi" w:cstheme="minorHAnsi"/>
          <w:color w:val="000000"/>
          <w:sz w:val="22"/>
          <w:szCs w:val="22"/>
          <w:lang w:val="cs-CZ"/>
        </w:rPr>
        <w:t>, a je schopen řádně a včas splnit předmět smlouvy</w:t>
      </w:r>
      <w:r w:rsidRPr="007E12D2">
        <w:rPr>
          <w:rFonts w:asciiTheme="minorHAnsi" w:hAnsiTheme="minorHAnsi" w:cstheme="minorHAnsi"/>
          <w:color w:val="000000"/>
          <w:sz w:val="22"/>
          <w:szCs w:val="22"/>
          <w:lang w:val="cs-CZ"/>
        </w:rPr>
        <w:t>.</w:t>
      </w:r>
    </w:p>
    <w:p w14:paraId="250A0167" w14:textId="77777777" w:rsidR="00E0611C" w:rsidRDefault="00E0611C" w:rsidP="007E12D2">
      <w:pPr>
        <w:pStyle w:val="Zkladntext2"/>
        <w:numPr>
          <w:ilvl w:val="0"/>
          <w:numId w:val="16"/>
        </w:numPr>
        <w:tabs>
          <w:tab w:val="left" w:pos="360"/>
        </w:tabs>
        <w:spacing w:after="120"/>
        <w:ind w:left="357" w:hanging="357"/>
        <w:rPr>
          <w:rFonts w:asciiTheme="minorHAnsi" w:hAnsiTheme="minorHAnsi" w:cstheme="minorHAnsi"/>
          <w:color w:val="000000"/>
          <w:sz w:val="22"/>
          <w:szCs w:val="22"/>
          <w:lang w:val="cs-CZ"/>
        </w:rPr>
      </w:pPr>
      <w:r w:rsidRPr="007E12D2">
        <w:rPr>
          <w:rFonts w:asciiTheme="minorHAnsi" w:hAnsiTheme="minorHAnsi" w:cstheme="minorHAnsi"/>
          <w:color w:val="000000"/>
          <w:sz w:val="22"/>
          <w:szCs w:val="22"/>
          <w:lang w:val="cs-CZ"/>
        </w:rPr>
        <w:t>Smluvní strany se zavazují, že změny dotčených údajů oznámí bez prodlení druhé smluvní straně.</w:t>
      </w:r>
    </w:p>
    <w:p w14:paraId="4FB12B0D" w14:textId="67CD4188" w:rsidR="00FA4C8F" w:rsidRPr="00FA4C8F" w:rsidRDefault="00FA4C8F" w:rsidP="00AA3680">
      <w:pPr>
        <w:pStyle w:val="Zkladntext2"/>
        <w:numPr>
          <w:ilvl w:val="0"/>
          <w:numId w:val="16"/>
        </w:numPr>
        <w:tabs>
          <w:tab w:val="left" w:pos="360"/>
        </w:tabs>
        <w:spacing w:after="120"/>
        <w:ind w:left="357" w:hanging="357"/>
        <w:rPr>
          <w:rFonts w:asciiTheme="minorHAnsi" w:hAnsiTheme="minorHAnsi" w:cstheme="minorHAnsi"/>
          <w:color w:val="000000"/>
          <w:sz w:val="22"/>
          <w:szCs w:val="22"/>
          <w:lang w:val="cs-CZ"/>
        </w:rPr>
      </w:pPr>
      <w:r w:rsidRPr="00FA4C8F">
        <w:rPr>
          <w:rFonts w:asciiTheme="minorHAnsi" w:hAnsiTheme="minorHAnsi" w:cstheme="minorHAnsi"/>
          <w:color w:val="000000"/>
          <w:sz w:val="22"/>
          <w:szCs w:val="22"/>
          <w:lang w:val="cs-CZ"/>
        </w:rPr>
        <w:t>Příkazce zadal veřejnou zakázku malého rozsahu s názvem „Koordinátor BOZP pro stavbu „Rozšíření kapacit datového centra““ (dále jen „Veřejná zakázka“) dle § 27 zákona č. 134/2016 Sb., o zadávání veřejných zakázek, ve znění pozdějších předpisů. Na základě tohoto výběrového řízení pak byla pro</w:t>
      </w:r>
      <w:r>
        <w:rPr>
          <w:rFonts w:asciiTheme="minorHAnsi" w:hAnsiTheme="minorHAnsi" w:cstheme="minorHAnsi"/>
          <w:color w:val="000000"/>
          <w:sz w:val="22"/>
          <w:szCs w:val="22"/>
          <w:lang w:val="cs-CZ"/>
        </w:rPr>
        <w:t xml:space="preserve"> </w:t>
      </w:r>
      <w:r w:rsidRPr="00FA4C8F">
        <w:rPr>
          <w:rFonts w:asciiTheme="minorHAnsi" w:hAnsiTheme="minorHAnsi" w:cstheme="minorHAnsi"/>
          <w:color w:val="000000"/>
          <w:sz w:val="22"/>
          <w:szCs w:val="22"/>
          <w:lang w:val="cs-CZ"/>
        </w:rPr>
        <w:t>realizaci Veřejné zakázky vybrána jako nejvýhodnější nabídka Příkazníka v souladu s interní směrnicí Příkazce.</w:t>
      </w:r>
    </w:p>
    <w:p w14:paraId="0BE482F8" w14:textId="77777777" w:rsidR="00EC5BE0" w:rsidRPr="008D7B2B" w:rsidRDefault="00EC5BE0" w:rsidP="006B18A6">
      <w:pPr>
        <w:ind w:left="851" w:hanging="794"/>
        <w:jc w:val="both"/>
        <w:rPr>
          <w:rFonts w:asciiTheme="minorHAnsi" w:hAnsiTheme="minorHAnsi" w:cstheme="minorHAnsi"/>
          <w:b/>
          <w:color w:val="000000"/>
          <w:sz w:val="22"/>
          <w:szCs w:val="22"/>
        </w:rPr>
      </w:pPr>
    </w:p>
    <w:p w14:paraId="5881208F" w14:textId="77777777" w:rsidR="00E0611C" w:rsidRPr="008D7B2B" w:rsidRDefault="00E0611C" w:rsidP="007F32B2">
      <w:pPr>
        <w:jc w:val="both"/>
        <w:rPr>
          <w:rFonts w:asciiTheme="minorHAnsi" w:hAnsiTheme="minorHAnsi" w:cstheme="minorHAnsi"/>
          <w:b/>
          <w:color w:val="000000"/>
          <w:sz w:val="22"/>
          <w:szCs w:val="22"/>
        </w:rPr>
      </w:pPr>
    </w:p>
    <w:p w14:paraId="6CCAFE30" w14:textId="77777777" w:rsidR="00BF52E1" w:rsidRPr="008D7B2B" w:rsidRDefault="006B18A6" w:rsidP="00007D0A">
      <w:pPr>
        <w:jc w:val="center"/>
        <w:outlineLvl w:val="0"/>
        <w:rPr>
          <w:rFonts w:asciiTheme="minorHAnsi" w:hAnsiTheme="minorHAnsi" w:cstheme="minorHAnsi"/>
          <w:b/>
          <w:color w:val="000000"/>
          <w:sz w:val="22"/>
          <w:szCs w:val="22"/>
        </w:rPr>
      </w:pPr>
      <w:r w:rsidRPr="008D7B2B">
        <w:rPr>
          <w:rFonts w:asciiTheme="minorHAnsi" w:hAnsiTheme="minorHAnsi" w:cstheme="minorHAnsi"/>
          <w:b/>
          <w:color w:val="000000"/>
          <w:sz w:val="22"/>
          <w:szCs w:val="22"/>
        </w:rPr>
        <w:t>III</w:t>
      </w:r>
      <w:r w:rsidR="000D3EFE" w:rsidRPr="008D7B2B">
        <w:rPr>
          <w:rFonts w:asciiTheme="minorHAnsi" w:hAnsiTheme="minorHAnsi" w:cstheme="minorHAnsi"/>
          <w:b/>
          <w:color w:val="000000"/>
          <w:sz w:val="22"/>
          <w:szCs w:val="22"/>
        </w:rPr>
        <w:t xml:space="preserve">. </w:t>
      </w:r>
      <w:r w:rsidR="00BF52E1" w:rsidRPr="008D7B2B">
        <w:rPr>
          <w:rFonts w:asciiTheme="minorHAnsi" w:hAnsiTheme="minorHAnsi" w:cstheme="minorHAnsi"/>
          <w:b/>
          <w:color w:val="000000"/>
          <w:sz w:val="22"/>
          <w:szCs w:val="22"/>
        </w:rPr>
        <w:t>Předmět smluvního závazku</w:t>
      </w:r>
    </w:p>
    <w:p w14:paraId="42867B63" w14:textId="77777777" w:rsidR="00BF52E1" w:rsidRPr="008D7B2B" w:rsidRDefault="00BF52E1" w:rsidP="00007D0A">
      <w:pPr>
        <w:jc w:val="both"/>
        <w:rPr>
          <w:rFonts w:asciiTheme="minorHAnsi" w:hAnsiTheme="minorHAnsi" w:cstheme="minorHAnsi"/>
          <w:b/>
          <w:color w:val="000000"/>
          <w:sz w:val="22"/>
          <w:szCs w:val="22"/>
          <w:u w:val="single"/>
        </w:rPr>
      </w:pPr>
    </w:p>
    <w:p w14:paraId="3C3859DC" w14:textId="00A29307" w:rsidR="006E5549" w:rsidRPr="007E12D2" w:rsidRDefault="006E5549" w:rsidP="00F23D53">
      <w:pPr>
        <w:pStyle w:val="Zkladntext2"/>
        <w:numPr>
          <w:ilvl w:val="0"/>
          <w:numId w:val="40"/>
        </w:numPr>
        <w:tabs>
          <w:tab w:val="left" w:pos="360"/>
        </w:tabs>
        <w:spacing w:after="120"/>
        <w:ind w:left="357" w:hanging="357"/>
        <w:rPr>
          <w:rFonts w:asciiTheme="minorHAnsi" w:hAnsiTheme="minorHAnsi" w:cstheme="minorHAnsi"/>
          <w:color w:val="000000"/>
          <w:sz w:val="22"/>
          <w:szCs w:val="22"/>
          <w:lang w:val="cs-CZ"/>
        </w:rPr>
      </w:pPr>
      <w:r w:rsidRPr="007E12D2">
        <w:rPr>
          <w:rFonts w:asciiTheme="minorHAnsi" w:hAnsiTheme="minorHAnsi" w:cstheme="minorHAnsi"/>
          <w:color w:val="000000"/>
          <w:sz w:val="22"/>
          <w:szCs w:val="22"/>
          <w:lang w:val="cs-CZ"/>
        </w:rPr>
        <w:t>Příkazník</w:t>
      </w:r>
      <w:r w:rsidR="00BF52E1" w:rsidRPr="007E12D2">
        <w:rPr>
          <w:rFonts w:asciiTheme="minorHAnsi" w:hAnsiTheme="minorHAnsi" w:cstheme="minorHAnsi"/>
          <w:color w:val="000000"/>
          <w:sz w:val="22"/>
          <w:szCs w:val="22"/>
          <w:lang w:val="cs-CZ"/>
        </w:rPr>
        <w:t xml:space="preserve"> se zavazuje, že jménem </w:t>
      </w:r>
      <w:r w:rsidR="00F372C1" w:rsidRPr="007E12D2">
        <w:rPr>
          <w:rFonts w:asciiTheme="minorHAnsi" w:hAnsiTheme="minorHAnsi" w:cstheme="minorHAnsi"/>
          <w:color w:val="000000"/>
          <w:sz w:val="22"/>
          <w:szCs w:val="22"/>
          <w:lang w:val="cs-CZ"/>
        </w:rPr>
        <w:t>příkazce</w:t>
      </w:r>
      <w:r w:rsidR="00BF52E1" w:rsidRPr="007E12D2">
        <w:rPr>
          <w:rFonts w:asciiTheme="minorHAnsi" w:hAnsiTheme="minorHAnsi" w:cstheme="minorHAnsi"/>
          <w:color w:val="000000"/>
          <w:sz w:val="22"/>
          <w:szCs w:val="22"/>
          <w:lang w:val="cs-CZ"/>
        </w:rPr>
        <w:t xml:space="preserve"> obstará a zařídí na jeho účet na </w:t>
      </w:r>
      <w:r w:rsidR="00314FE9" w:rsidRPr="007E12D2">
        <w:rPr>
          <w:rFonts w:asciiTheme="minorHAnsi" w:hAnsiTheme="minorHAnsi" w:cstheme="minorHAnsi"/>
          <w:color w:val="000000"/>
          <w:sz w:val="22"/>
          <w:szCs w:val="22"/>
          <w:lang w:val="cs-CZ"/>
        </w:rPr>
        <w:t>stavbě</w:t>
      </w:r>
      <w:r w:rsidR="009D1782" w:rsidRPr="007E12D2">
        <w:rPr>
          <w:rFonts w:asciiTheme="minorHAnsi" w:hAnsiTheme="minorHAnsi" w:cstheme="minorHAnsi"/>
          <w:color w:val="000000"/>
          <w:sz w:val="22"/>
          <w:szCs w:val="22"/>
          <w:lang w:val="cs-CZ"/>
        </w:rPr>
        <w:t xml:space="preserve"> „</w:t>
      </w:r>
      <w:r w:rsidR="0067292D">
        <w:rPr>
          <w:rFonts w:asciiTheme="minorHAnsi" w:hAnsiTheme="minorHAnsi" w:cstheme="minorHAnsi"/>
          <w:color w:val="000000"/>
          <w:sz w:val="22"/>
          <w:szCs w:val="22"/>
          <w:lang w:val="cs-CZ"/>
        </w:rPr>
        <w:t xml:space="preserve">Rozšíření kapacit datového centra“ </w:t>
      </w:r>
      <w:r w:rsidR="003C1F09" w:rsidRPr="007E12D2">
        <w:rPr>
          <w:rFonts w:asciiTheme="minorHAnsi" w:hAnsiTheme="minorHAnsi" w:cstheme="minorHAnsi"/>
          <w:color w:val="000000"/>
          <w:sz w:val="22"/>
          <w:szCs w:val="22"/>
          <w:lang w:val="cs-CZ"/>
        </w:rPr>
        <w:t xml:space="preserve">(dále </w:t>
      </w:r>
      <w:r w:rsidR="00987640" w:rsidRPr="007E12D2">
        <w:rPr>
          <w:rFonts w:asciiTheme="minorHAnsi" w:hAnsiTheme="minorHAnsi" w:cstheme="minorHAnsi"/>
          <w:color w:val="000000"/>
          <w:sz w:val="22"/>
          <w:szCs w:val="22"/>
          <w:lang w:val="cs-CZ"/>
        </w:rPr>
        <w:t>též</w:t>
      </w:r>
      <w:r w:rsidR="003C1F09" w:rsidRPr="007E12D2">
        <w:rPr>
          <w:rFonts w:asciiTheme="minorHAnsi" w:hAnsiTheme="minorHAnsi" w:cstheme="minorHAnsi"/>
          <w:color w:val="000000"/>
          <w:sz w:val="22"/>
          <w:szCs w:val="22"/>
          <w:lang w:val="cs-CZ"/>
        </w:rPr>
        <w:t xml:space="preserve"> </w:t>
      </w:r>
      <w:r w:rsidR="00EF01BA" w:rsidRPr="007E12D2">
        <w:rPr>
          <w:rFonts w:asciiTheme="minorHAnsi" w:hAnsiTheme="minorHAnsi" w:cstheme="minorHAnsi"/>
          <w:color w:val="000000"/>
          <w:sz w:val="22"/>
          <w:szCs w:val="22"/>
          <w:lang w:val="cs-CZ"/>
        </w:rPr>
        <w:t>„</w:t>
      </w:r>
      <w:r w:rsidR="003C1F09" w:rsidRPr="007E12D2">
        <w:rPr>
          <w:rFonts w:asciiTheme="minorHAnsi" w:hAnsiTheme="minorHAnsi" w:cstheme="minorHAnsi"/>
          <w:color w:val="000000"/>
          <w:sz w:val="22"/>
          <w:szCs w:val="22"/>
          <w:lang w:val="cs-CZ"/>
        </w:rPr>
        <w:t>stavba</w:t>
      </w:r>
      <w:r w:rsidR="00EF01BA" w:rsidRPr="007E12D2">
        <w:rPr>
          <w:rFonts w:asciiTheme="minorHAnsi" w:hAnsiTheme="minorHAnsi" w:cstheme="minorHAnsi"/>
          <w:color w:val="000000"/>
          <w:sz w:val="22"/>
          <w:szCs w:val="22"/>
          <w:lang w:val="cs-CZ"/>
        </w:rPr>
        <w:t>“</w:t>
      </w:r>
      <w:r w:rsidR="003C1F09" w:rsidRPr="007E12D2">
        <w:rPr>
          <w:rFonts w:asciiTheme="minorHAnsi" w:hAnsiTheme="minorHAnsi" w:cstheme="minorHAnsi"/>
          <w:color w:val="000000"/>
          <w:sz w:val="22"/>
          <w:szCs w:val="22"/>
          <w:lang w:val="cs-CZ"/>
        </w:rPr>
        <w:t>)</w:t>
      </w:r>
      <w:r w:rsidR="006E58F7" w:rsidRPr="007E12D2">
        <w:rPr>
          <w:rFonts w:asciiTheme="minorHAnsi" w:hAnsiTheme="minorHAnsi" w:cstheme="minorHAnsi"/>
          <w:color w:val="000000"/>
          <w:sz w:val="22"/>
          <w:szCs w:val="22"/>
          <w:lang w:val="cs-CZ"/>
        </w:rPr>
        <w:t xml:space="preserve"> </w:t>
      </w:r>
      <w:r w:rsidR="00314FE9" w:rsidRPr="007E12D2">
        <w:rPr>
          <w:rFonts w:asciiTheme="minorHAnsi" w:hAnsiTheme="minorHAnsi" w:cstheme="minorHAnsi"/>
          <w:color w:val="000000"/>
          <w:sz w:val="22"/>
          <w:szCs w:val="22"/>
          <w:lang w:val="cs-CZ"/>
        </w:rPr>
        <w:t>níže uveden</w:t>
      </w:r>
      <w:r w:rsidR="009A02BE" w:rsidRPr="007E12D2">
        <w:rPr>
          <w:rFonts w:asciiTheme="minorHAnsi" w:hAnsiTheme="minorHAnsi" w:cstheme="minorHAnsi"/>
          <w:color w:val="000000"/>
          <w:sz w:val="22"/>
          <w:szCs w:val="22"/>
          <w:lang w:val="cs-CZ"/>
        </w:rPr>
        <w:t xml:space="preserve">ý výkon </w:t>
      </w:r>
      <w:r w:rsidR="00F23D53">
        <w:rPr>
          <w:rFonts w:asciiTheme="minorHAnsi" w:hAnsiTheme="minorHAnsi" w:cstheme="minorHAnsi"/>
          <w:color w:val="000000"/>
          <w:sz w:val="22"/>
          <w:szCs w:val="22"/>
          <w:lang w:val="cs-CZ"/>
        </w:rPr>
        <w:t xml:space="preserve">činností </w:t>
      </w:r>
      <w:r w:rsidR="00F23D53" w:rsidRPr="00F23D53">
        <w:rPr>
          <w:rFonts w:asciiTheme="minorHAnsi" w:hAnsiTheme="minorHAnsi" w:cstheme="minorHAnsi"/>
          <w:color w:val="000000"/>
          <w:sz w:val="22"/>
          <w:szCs w:val="22"/>
          <w:lang w:val="cs-CZ"/>
        </w:rPr>
        <w:t>koordinátora bezpečnosti a ochrany zdraví při práci na staveništi</w:t>
      </w:r>
      <w:r w:rsidR="00F23D53">
        <w:rPr>
          <w:rFonts w:asciiTheme="minorHAnsi" w:hAnsiTheme="minorHAnsi" w:cstheme="minorHAnsi"/>
          <w:color w:val="000000"/>
          <w:sz w:val="22"/>
          <w:szCs w:val="22"/>
          <w:lang w:val="cs-CZ"/>
        </w:rPr>
        <w:t xml:space="preserve"> (dále jen „koordinátor“)</w:t>
      </w:r>
      <w:r w:rsidR="009D1782" w:rsidRPr="007E12D2">
        <w:rPr>
          <w:rFonts w:asciiTheme="minorHAnsi" w:hAnsiTheme="minorHAnsi" w:cstheme="minorHAnsi"/>
          <w:color w:val="000000"/>
          <w:sz w:val="22"/>
          <w:szCs w:val="22"/>
          <w:lang w:val="cs-CZ"/>
        </w:rPr>
        <w:t>,</w:t>
      </w:r>
      <w:r w:rsidR="00C12A60" w:rsidRPr="007E12D2">
        <w:rPr>
          <w:rFonts w:asciiTheme="minorHAnsi" w:hAnsiTheme="minorHAnsi" w:cstheme="minorHAnsi"/>
          <w:color w:val="000000"/>
          <w:sz w:val="22"/>
          <w:szCs w:val="22"/>
          <w:lang w:val="cs-CZ"/>
        </w:rPr>
        <w:t xml:space="preserve"> </w:t>
      </w:r>
      <w:r w:rsidR="00445085" w:rsidRPr="007E12D2">
        <w:rPr>
          <w:rFonts w:asciiTheme="minorHAnsi" w:hAnsiTheme="minorHAnsi" w:cstheme="minorHAnsi"/>
          <w:color w:val="000000"/>
          <w:sz w:val="22"/>
          <w:szCs w:val="22"/>
          <w:lang w:val="cs-CZ"/>
        </w:rPr>
        <w:t>a to v</w:t>
      </w:r>
      <w:r w:rsidR="00314FE9" w:rsidRPr="007E12D2">
        <w:rPr>
          <w:rFonts w:asciiTheme="minorHAnsi" w:hAnsiTheme="minorHAnsi" w:cstheme="minorHAnsi"/>
          <w:color w:val="000000"/>
          <w:sz w:val="22"/>
          <w:szCs w:val="22"/>
          <w:lang w:val="cs-CZ"/>
        </w:rPr>
        <w:t xml:space="preserve"> rozsahu, míře podrobnosti, </w:t>
      </w:r>
      <w:r w:rsidR="006E58F7" w:rsidRPr="007E12D2">
        <w:rPr>
          <w:rFonts w:asciiTheme="minorHAnsi" w:hAnsiTheme="minorHAnsi" w:cstheme="minorHAnsi"/>
          <w:color w:val="000000"/>
          <w:sz w:val="22"/>
          <w:szCs w:val="22"/>
          <w:lang w:val="cs-CZ"/>
        </w:rPr>
        <w:t>členění</w:t>
      </w:r>
      <w:r w:rsidR="004601A5" w:rsidRPr="007E12D2">
        <w:rPr>
          <w:rFonts w:asciiTheme="minorHAnsi" w:hAnsiTheme="minorHAnsi" w:cstheme="minorHAnsi"/>
          <w:color w:val="000000"/>
          <w:sz w:val="22"/>
          <w:szCs w:val="22"/>
          <w:lang w:val="cs-CZ"/>
        </w:rPr>
        <w:t>,</w:t>
      </w:r>
      <w:r w:rsidR="006E58F7" w:rsidRPr="007E12D2">
        <w:rPr>
          <w:rFonts w:asciiTheme="minorHAnsi" w:hAnsiTheme="minorHAnsi" w:cstheme="minorHAnsi"/>
          <w:color w:val="000000"/>
          <w:sz w:val="22"/>
          <w:szCs w:val="22"/>
          <w:lang w:val="cs-CZ"/>
        </w:rPr>
        <w:t xml:space="preserve"> </w:t>
      </w:r>
      <w:r w:rsidR="00314FE9" w:rsidRPr="007E12D2">
        <w:rPr>
          <w:rFonts w:asciiTheme="minorHAnsi" w:hAnsiTheme="minorHAnsi" w:cstheme="minorHAnsi"/>
          <w:color w:val="000000"/>
          <w:sz w:val="22"/>
          <w:szCs w:val="22"/>
          <w:lang w:val="cs-CZ"/>
        </w:rPr>
        <w:t xml:space="preserve">způsobem a za podmínek </w:t>
      </w:r>
      <w:r w:rsidR="000F5980" w:rsidRPr="007E12D2">
        <w:rPr>
          <w:rFonts w:asciiTheme="minorHAnsi" w:hAnsiTheme="minorHAnsi" w:cstheme="minorHAnsi"/>
          <w:color w:val="000000"/>
          <w:sz w:val="22"/>
          <w:szCs w:val="22"/>
          <w:lang w:val="cs-CZ"/>
        </w:rPr>
        <w:t xml:space="preserve">sjednaných dále v této </w:t>
      </w:r>
      <w:r w:rsidR="003D40CE" w:rsidRPr="007E12D2">
        <w:rPr>
          <w:rFonts w:asciiTheme="minorHAnsi" w:hAnsiTheme="minorHAnsi" w:cstheme="minorHAnsi"/>
          <w:color w:val="000000"/>
          <w:sz w:val="22"/>
          <w:szCs w:val="22"/>
          <w:lang w:val="cs-CZ"/>
        </w:rPr>
        <w:t>smlouvě</w:t>
      </w:r>
      <w:r w:rsidR="000F5980" w:rsidRPr="007E12D2">
        <w:rPr>
          <w:rFonts w:asciiTheme="minorHAnsi" w:hAnsiTheme="minorHAnsi" w:cstheme="minorHAnsi"/>
          <w:color w:val="000000"/>
          <w:sz w:val="22"/>
          <w:szCs w:val="22"/>
          <w:lang w:val="cs-CZ"/>
        </w:rPr>
        <w:t>,</w:t>
      </w:r>
      <w:r w:rsidR="00314FE9" w:rsidRPr="007E12D2">
        <w:rPr>
          <w:rFonts w:asciiTheme="minorHAnsi" w:hAnsiTheme="minorHAnsi" w:cstheme="minorHAnsi"/>
          <w:color w:val="000000"/>
          <w:sz w:val="22"/>
          <w:szCs w:val="22"/>
          <w:lang w:val="cs-CZ"/>
        </w:rPr>
        <w:t xml:space="preserve"> při respektování legislativních a administrativních předpisů a technických norem, platných na území České republiky</w:t>
      </w:r>
      <w:r w:rsidR="000F5980" w:rsidRPr="007E12D2">
        <w:rPr>
          <w:rFonts w:asciiTheme="minorHAnsi" w:hAnsiTheme="minorHAnsi" w:cstheme="minorHAnsi"/>
          <w:color w:val="000000"/>
          <w:sz w:val="22"/>
          <w:szCs w:val="22"/>
          <w:lang w:val="cs-CZ"/>
        </w:rPr>
        <w:t>,</w:t>
      </w:r>
      <w:r w:rsidR="001F35D2" w:rsidRPr="007E12D2">
        <w:rPr>
          <w:rFonts w:asciiTheme="minorHAnsi" w:hAnsiTheme="minorHAnsi" w:cstheme="minorHAnsi"/>
          <w:color w:val="000000"/>
          <w:sz w:val="22"/>
          <w:szCs w:val="22"/>
          <w:lang w:val="cs-CZ"/>
        </w:rPr>
        <w:t xml:space="preserve"> </w:t>
      </w:r>
      <w:r w:rsidR="00636AEC">
        <w:rPr>
          <w:rFonts w:asciiTheme="minorHAnsi" w:hAnsiTheme="minorHAnsi" w:cstheme="minorHAnsi"/>
          <w:color w:val="000000"/>
          <w:sz w:val="22"/>
          <w:szCs w:val="22"/>
          <w:lang w:val="cs-CZ"/>
        </w:rPr>
        <w:t>a to po celou dobu provádění prací</w:t>
      </w:r>
      <w:r w:rsidR="001F35D2" w:rsidRPr="007E12D2">
        <w:rPr>
          <w:rFonts w:asciiTheme="minorHAnsi" w:hAnsiTheme="minorHAnsi" w:cstheme="minorHAnsi"/>
          <w:color w:val="000000"/>
          <w:sz w:val="22"/>
          <w:szCs w:val="22"/>
          <w:lang w:val="cs-CZ"/>
        </w:rPr>
        <w:t>.</w:t>
      </w:r>
      <w:r w:rsidR="00314FE9" w:rsidRPr="007E12D2">
        <w:rPr>
          <w:rFonts w:asciiTheme="minorHAnsi" w:hAnsiTheme="minorHAnsi" w:cstheme="minorHAnsi"/>
          <w:color w:val="000000"/>
          <w:sz w:val="22"/>
          <w:szCs w:val="22"/>
          <w:lang w:val="cs-CZ"/>
        </w:rPr>
        <w:t xml:space="preserve"> </w:t>
      </w:r>
      <w:r w:rsidRPr="007E12D2">
        <w:rPr>
          <w:rFonts w:asciiTheme="minorHAnsi" w:hAnsiTheme="minorHAnsi" w:cstheme="minorHAnsi"/>
          <w:color w:val="000000"/>
          <w:sz w:val="22"/>
          <w:szCs w:val="22"/>
          <w:lang w:val="cs-CZ"/>
        </w:rPr>
        <w:t>Příkazník</w:t>
      </w:r>
      <w:r w:rsidR="00314FE9" w:rsidRPr="007E12D2">
        <w:rPr>
          <w:rFonts w:asciiTheme="minorHAnsi" w:hAnsiTheme="minorHAnsi" w:cstheme="minorHAnsi"/>
          <w:color w:val="000000"/>
          <w:sz w:val="22"/>
          <w:szCs w:val="22"/>
          <w:lang w:val="cs-CZ"/>
        </w:rPr>
        <w:t xml:space="preserve"> se zavazuje </w:t>
      </w:r>
      <w:r w:rsidR="00987640" w:rsidRPr="007E12D2">
        <w:rPr>
          <w:rFonts w:asciiTheme="minorHAnsi" w:hAnsiTheme="minorHAnsi" w:cstheme="minorHAnsi"/>
          <w:color w:val="000000"/>
          <w:sz w:val="22"/>
          <w:szCs w:val="22"/>
          <w:lang w:val="cs-CZ"/>
        </w:rPr>
        <w:t>pln</w:t>
      </w:r>
      <w:r w:rsidR="000F5980" w:rsidRPr="007E12D2">
        <w:rPr>
          <w:rFonts w:asciiTheme="minorHAnsi" w:hAnsiTheme="minorHAnsi" w:cstheme="minorHAnsi"/>
          <w:color w:val="000000"/>
          <w:sz w:val="22"/>
          <w:szCs w:val="22"/>
          <w:lang w:val="cs-CZ"/>
        </w:rPr>
        <w:t>it své závazky z této smlouvy</w:t>
      </w:r>
      <w:r w:rsidR="00314FE9" w:rsidRPr="007E12D2">
        <w:rPr>
          <w:rFonts w:asciiTheme="minorHAnsi" w:hAnsiTheme="minorHAnsi" w:cstheme="minorHAnsi"/>
          <w:color w:val="000000"/>
          <w:sz w:val="22"/>
          <w:szCs w:val="22"/>
          <w:lang w:val="cs-CZ"/>
        </w:rPr>
        <w:t xml:space="preserve"> s odpovídající profesní úrovní</w:t>
      </w:r>
      <w:r w:rsidR="000F5980" w:rsidRPr="007E12D2">
        <w:rPr>
          <w:rFonts w:asciiTheme="minorHAnsi" w:hAnsiTheme="minorHAnsi" w:cstheme="minorHAnsi"/>
          <w:color w:val="000000"/>
          <w:sz w:val="22"/>
          <w:szCs w:val="22"/>
          <w:lang w:val="cs-CZ"/>
        </w:rPr>
        <w:t xml:space="preserve"> a</w:t>
      </w:r>
      <w:r w:rsidR="00314FE9" w:rsidRPr="007E12D2">
        <w:rPr>
          <w:rFonts w:asciiTheme="minorHAnsi" w:hAnsiTheme="minorHAnsi" w:cstheme="minorHAnsi"/>
          <w:color w:val="000000"/>
          <w:sz w:val="22"/>
          <w:szCs w:val="22"/>
          <w:lang w:val="cs-CZ"/>
        </w:rPr>
        <w:t xml:space="preserve"> péč</w:t>
      </w:r>
      <w:r w:rsidR="008F4D7C" w:rsidRPr="007E12D2">
        <w:rPr>
          <w:rFonts w:asciiTheme="minorHAnsi" w:hAnsiTheme="minorHAnsi" w:cstheme="minorHAnsi"/>
          <w:color w:val="000000"/>
          <w:sz w:val="22"/>
          <w:szCs w:val="22"/>
          <w:lang w:val="cs-CZ"/>
        </w:rPr>
        <w:t>í</w:t>
      </w:r>
      <w:r w:rsidR="00314FE9" w:rsidRPr="007E12D2">
        <w:rPr>
          <w:rFonts w:asciiTheme="minorHAnsi" w:hAnsiTheme="minorHAnsi" w:cstheme="minorHAnsi"/>
          <w:color w:val="000000"/>
          <w:sz w:val="22"/>
          <w:szCs w:val="22"/>
          <w:lang w:val="cs-CZ"/>
        </w:rPr>
        <w:t xml:space="preserve"> </w:t>
      </w:r>
      <w:r w:rsidR="00DC39E7" w:rsidRPr="007E12D2">
        <w:rPr>
          <w:rFonts w:asciiTheme="minorHAnsi" w:hAnsiTheme="minorHAnsi" w:cstheme="minorHAnsi"/>
          <w:color w:val="000000"/>
          <w:sz w:val="22"/>
          <w:szCs w:val="22"/>
          <w:lang w:val="cs-CZ"/>
        </w:rPr>
        <w:t xml:space="preserve">v souladu s příslušnými ustanoveními občanského zákoníku </w:t>
      </w:r>
      <w:r w:rsidR="00314FE9" w:rsidRPr="007E12D2">
        <w:rPr>
          <w:rFonts w:asciiTheme="minorHAnsi" w:hAnsiTheme="minorHAnsi" w:cstheme="minorHAnsi"/>
          <w:color w:val="000000"/>
          <w:sz w:val="22"/>
          <w:szCs w:val="22"/>
          <w:lang w:val="cs-CZ"/>
        </w:rPr>
        <w:t xml:space="preserve">a při respektování zájmů </w:t>
      </w:r>
      <w:r w:rsidRPr="007E12D2">
        <w:rPr>
          <w:rFonts w:asciiTheme="minorHAnsi" w:hAnsiTheme="minorHAnsi" w:cstheme="minorHAnsi"/>
          <w:color w:val="000000"/>
          <w:sz w:val="22"/>
          <w:szCs w:val="22"/>
          <w:lang w:val="cs-CZ"/>
        </w:rPr>
        <w:t>příkazce</w:t>
      </w:r>
      <w:r w:rsidR="00314FE9" w:rsidRPr="007E12D2">
        <w:rPr>
          <w:rFonts w:asciiTheme="minorHAnsi" w:hAnsiTheme="minorHAnsi" w:cstheme="minorHAnsi"/>
          <w:color w:val="000000"/>
          <w:sz w:val="22"/>
          <w:szCs w:val="22"/>
          <w:lang w:val="cs-CZ"/>
        </w:rPr>
        <w:t>.</w:t>
      </w:r>
      <w:r w:rsidR="00226AE4" w:rsidRPr="007E12D2">
        <w:rPr>
          <w:rFonts w:asciiTheme="minorHAnsi" w:hAnsiTheme="minorHAnsi" w:cstheme="minorHAnsi"/>
          <w:color w:val="000000"/>
          <w:sz w:val="22"/>
          <w:szCs w:val="22"/>
          <w:lang w:val="cs-CZ"/>
        </w:rPr>
        <w:t xml:space="preserve"> </w:t>
      </w:r>
    </w:p>
    <w:p w14:paraId="04F7902A" w14:textId="6C8BD1FB" w:rsidR="00293FEF" w:rsidRDefault="00293FEF" w:rsidP="007E12D2">
      <w:pPr>
        <w:pStyle w:val="Zkladntext2"/>
        <w:numPr>
          <w:ilvl w:val="0"/>
          <w:numId w:val="40"/>
        </w:numPr>
        <w:tabs>
          <w:tab w:val="left" w:pos="360"/>
        </w:tabs>
        <w:spacing w:after="120"/>
        <w:ind w:left="357" w:hanging="357"/>
        <w:rPr>
          <w:rFonts w:asciiTheme="minorHAnsi" w:hAnsiTheme="minorHAnsi" w:cstheme="minorHAnsi"/>
          <w:color w:val="000000"/>
          <w:sz w:val="22"/>
          <w:szCs w:val="22"/>
          <w:lang w:val="cs-CZ"/>
        </w:rPr>
      </w:pPr>
      <w:r w:rsidRPr="00293FEF">
        <w:rPr>
          <w:rFonts w:asciiTheme="minorHAnsi" w:hAnsiTheme="minorHAnsi" w:cstheme="minorHAnsi"/>
          <w:color w:val="000000"/>
          <w:sz w:val="22"/>
          <w:szCs w:val="22"/>
          <w:lang w:val="cs-CZ"/>
        </w:rPr>
        <w:t xml:space="preserve">Na základě této smlouvy se koordinátor zavazuje operativně zajistit pro </w:t>
      </w:r>
      <w:r w:rsidR="0067292D">
        <w:rPr>
          <w:rFonts w:asciiTheme="minorHAnsi" w:hAnsiTheme="minorHAnsi" w:cstheme="minorHAnsi"/>
          <w:color w:val="000000"/>
          <w:sz w:val="22"/>
          <w:szCs w:val="22"/>
          <w:lang w:val="cs-CZ"/>
        </w:rPr>
        <w:t xml:space="preserve">příkazce </w:t>
      </w:r>
      <w:r w:rsidRPr="00293FEF">
        <w:rPr>
          <w:rFonts w:asciiTheme="minorHAnsi" w:hAnsiTheme="minorHAnsi" w:cstheme="minorHAnsi"/>
          <w:color w:val="000000"/>
          <w:sz w:val="22"/>
          <w:szCs w:val="22"/>
          <w:lang w:val="cs-CZ"/>
        </w:rPr>
        <w:t>výkon činností koordinátora v souladu s ustanoveními zákona č. 309/2006 Sb. a nařízení vlády č. 591/2006 Sb. Koordinátor se zavazuje vykonávat svoji činnost v souladu s dalšími souvisejícími směrnicemi a v souladu se všemi právními předpisy, které upravují problematiku BOZP při provádění staveb.</w:t>
      </w:r>
      <w:r>
        <w:rPr>
          <w:rFonts w:asciiTheme="minorHAnsi" w:hAnsiTheme="minorHAnsi" w:cstheme="minorHAnsi"/>
          <w:color w:val="000000"/>
          <w:sz w:val="22"/>
          <w:szCs w:val="22"/>
          <w:lang w:val="cs-CZ"/>
        </w:rPr>
        <w:t xml:space="preserve"> </w:t>
      </w:r>
      <w:r w:rsidRPr="00293FEF">
        <w:rPr>
          <w:rFonts w:asciiTheme="minorHAnsi" w:hAnsiTheme="minorHAnsi" w:cstheme="minorHAnsi"/>
          <w:color w:val="000000"/>
          <w:sz w:val="22"/>
          <w:szCs w:val="22"/>
          <w:lang w:val="cs-CZ"/>
        </w:rPr>
        <w:t>Koordinátor se zavazuje, že zpracuje plán bezpečnosti a ochrany zdraví při práci na staveništi a souhrn dalších dokumentů stanovených zákonem č. 309/2006 Sb. a souvisejícími předpisy v co nejkratším termínu, nejpozději však do zahájení prací na stavbě. Součástí bude mimo jiné zpracování informací o rizicích (přehled rizik) a zpracování přehledu legislativy na úseku BOZP.</w:t>
      </w:r>
      <w:r>
        <w:rPr>
          <w:rFonts w:asciiTheme="minorHAnsi" w:hAnsiTheme="minorHAnsi" w:cstheme="minorHAnsi"/>
          <w:color w:val="000000"/>
          <w:sz w:val="22"/>
          <w:szCs w:val="22"/>
          <w:lang w:val="cs-CZ"/>
        </w:rPr>
        <w:t xml:space="preserve"> </w:t>
      </w:r>
      <w:r w:rsidRPr="00293FEF">
        <w:rPr>
          <w:rFonts w:asciiTheme="minorHAnsi" w:hAnsiTheme="minorHAnsi" w:cstheme="minorHAnsi"/>
          <w:color w:val="000000"/>
          <w:sz w:val="22"/>
          <w:szCs w:val="22"/>
          <w:lang w:val="cs-CZ"/>
        </w:rPr>
        <w:t>V případě, že v průběhu plnění předmětu nabude platnosti a účinnosti novela některého z výše uvedených právních předpisů, popř. nabude platnosti a účinnosti jiný právní předpis vztahující se k předmětu plnění, je koordinátor povinen při realizaci se řídit těmito novými právními předpisy.</w:t>
      </w:r>
      <w:r>
        <w:rPr>
          <w:rFonts w:asciiTheme="minorHAnsi" w:hAnsiTheme="minorHAnsi" w:cstheme="minorHAnsi"/>
          <w:color w:val="000000"/>
          <w:sz w:val="22"/>
          <w:szCs w:val="22"/>
          <w:lang w:val="cs-CZ"/>
        </w:rPr>
        <w:t xml:space="preserve"> </w:t>
      </w:r>
    </w:p>
    <w:p w14:paraId="37CC23D0" w14:textId="4B036BF7" w:rsidR="0067292D" w:rsidRDefault="0067292D" w:rsidP="007E12D2">
      <w:pPr>
        <w:pStyle w:val="Zkladntext2"/>
        <w:numPr>
          <w:ilvl w:val="0"/>
          <w:numId w:val="40"/>
        </w:numPr>
        <w:tabs>
          <w:tab w:val="left" w:pos="360"/>
        </w:tabs>
        <w:spacing w:after="120"/>
        <w:ind w:left="357" w:hanging="357"/>
        <w:rPr>
          <w:rFonts w:asciiTheme="minorHAnsi" w:hAnsiTheme="minorHAnsi" w:cstheme="minorHAnsi"/>
          <w:color w:val="000000"/>
          <w:sz w:val="22"/>
          <w:szCs w:val="22"/>
          <w:lang w:val="cs-CZ"/>
        </w:rPr>
      </w:pPr>
      <w:r w:rsidRPr="0067292D">
        <w:rPr>
          <w:rFonts w:asciiTheme="minorHAnsi" w:hAnsiTheme="minorHAnsi" w:cstheme="minorHAnsi"/>
          <w:color w:val="000000"/>
          <w:sz w:val="22"/>
          <w:szCs w:val="22"/>
          <w:lang w:val="cs-CZ"/>
        </w:rPr>
        <w:t>Závazky vyplývající pro koordinátora z této smlouvy bude koordinátor zajišťovat prostřednictvím své osoby. Za svou přítomnost na stavbě během provádění jakýchkoliv stavebních, montážních či jiných prací směřujících k provádění díla koordinátor plně zodpovídá. Koordinátor bere na vědomí, že stanovení četnosti kontrol je na jeho vlastním uvážení, přičemž četnost kontrol musí být taková, aby bylo dosaženo účelu jeho činnosti tak, jak tento účel vyplývá z této smlouvy.</w:t>
      </w:r>
    </w:p>
    <w:p w14:paraId="11BC6A11" w14:textId="5A3A2835" w:rsidR="0067292D" w:rsidRPr="0067292D" w:rsidRDefault="0067292D" w:rsidP="0067292D">
      <w:pPr>
        <w:pStyle w:val="Zkladntext2"/>
        <w:numPr>
          <w:ilvl w:val="0"/>
          <w:numId w:val="40"/>
        </w:numPr>
        <w:tabs>
          <w:tab w:val="left" w:pos="360"/>
        </w:tabs>
        <w:spacing w:after="120"/>
        <w:ind w:left="357" w:hanging="357"/>
        <w:rPr>
          <w:rFonts w:asciiTheme="minorHAnsi" w:hAnsiTheme="minorHAnsi" w:cstheme="minorHAnsi"/>
          <w:color w:val="000000"/>
          <w:sz w:val="22"/>
          <w:szCs w:val="22"/>
          <w:lang w:val="cs-CZ"/>
        </w:rPr>
      </w:pPr>
      <w:r w:rsidRPr="0067292D">
        <w:rPr>
          <w:rFonts w:asciiTheme="minorHAnsi" w:hAnsiTheme="minorHAnsi" w:cstheme="minorHAnsi"/>
          <w:color w:val="000000"/>
          <w:sz w:val="22"/>
          <w:szCs w:val="22"/>
          <w:lang w:val="cs-CZ"/>
        </w:rPr>
        <w:t>Veškeré dokumenty potřebné podle této smlouvy k výkonu své činnosti koordinátor obdrží</w:t>
      </w:r>
      <w:r>
        <w:rPr>
          <w:rFonts w:asciiTheme="minorHAnsi" w:hAnsiTheme="minorHAnsi" w:cstheme="minorHAnsi"/>
          <w:color w:val="000000"/>
          <w:sz w:val="22"/>
          <w:szCs w:val="22"/>
          <w:lang w:val="cs-CZ"/>
        </w:rPr>
        <w:t xml:space="preserve"> </w:t>
      </w:r>
      <w:r w:rsidRPr="0067292D">
        <w:rPr>
          <w:rFonts w:asciiTheme="minorHAnsi" w:hAnsiTheme="minorHAnsi" w:cstheme="minorHAnsi"/>
          <w:color w:val="000000"/>
          <w:sz w:val="22"/>
          <w:szCs w:val="22"/>
          <w:lang w:val="cs-CZ"/>
        </w:rPr>
        <w:t xml:space="preserve">od objednatele podle harmonogramu přípravy a realizace stavby. Aktualizace těchto dokumentů bude v průběhu činnosti probíhat prostřednictvím technického dozoru nebo </w:t>
      </w:r>
      <w:r>
        <w:rPr>
          <w:rFonts w:asciiTheme="minorHAnsi" w:hAnsiTheme="minorHAnsi" w:cstheme="minorHAnsi"/>
          <w:color w:val="000000"/>
          <w:sz w:val="22"/>
          <w:szCs w:val="22"/>
          <w:lang w:val="cs-CZ"/>
        </w:rPr>
        <w:t>pověřené osoby příkazce uvedené v čl. I smlouvy</w:t>
      </w:r>
      <w:r w:rsidRPr="0067292D">
        <w:rPr>
          <w:rFonts w:asciiTheme="minorHAnsi" w:hAnsiTheme="minorHAnsi" w:cstheme="minorHAnsi"/>
          <w:color w:val="000000"/>
          <w:sz w:val="22"/>
          <w:szCs w:val="22"/>
          <w:lang w:val="cs-CZ"/>
        </w:rPr>
        <w:t>. S obsahem těchto dokumentů je povinen se koordinátor seznámit.</w:t>
      </w:r>
    </w:p>
    <w:p w14:paraId="58DC1F0B" w14:textId="085C10DF" w:rsidR="001B7639" w:rsidRPr="007E12D2" w:rsidRDefault="0067292D" w:rsidP="007E12D2">
      <w:pPr>
        <w:pStyle w:val="Zkladntext2"/>
        <w:numPr>
          <w:ilvl w:val="0"/>
          <w:numId w:val="40"/>
        </w:numPr>
        <w:tabs>
          <w:tab w:val="left" w:pos="360"/>
        </w:tabs>
        <w:spacing w:after="120"/>
        <w:ind w:left="357" w:hanging="357"/>
        <w:rPr>
          <w:rFonts w:asciiTheme="minorHAnsi" w:hAnsiTheme="minorHAnsi" w:cstheme="minorHAnsi"/>
          <w:color w:val="000000"/>
          <w:sz w:val="22"/>
          <w:szCs w:val="22"/>
          <w:lang w:val="cs-CZ"/>
        </w:rPr>
      </w:pPr>
      <w:r>
        <w:rPr>
          <w:rFonts w:asciiTheme="minorHAnsi" w:hAnsiTheme="minorHAnsi" w:cstheme="minorHAnsi"/>
          <w:color w:val="000000"/>
          <w:sz w:val="22"/>
          <w:szCs w:val="22"/>
          <w:lang w:val="cs-CZ"/>
        </w:rPr>
        <w:lastRenderedPageBreak/>
        <w:t xml:space="preserve">Rozšíření kapacit datového centra </w:t>
      </w:r>
      <w:r w:rsidR="001B7639" w:rsidRPr="007E12D2">
        <w:rPr>
          <w:rFonts w:asciiTheme="minorHAnsi" w:hAnsiTheme="minorHAnsi" w:cstheme="minorHAnsi"/>
          <w:color w:val="000000"/>
          <w:sz w:val="22"/>
          <w:szCs w:val="22"/>
          <w:lang w:val="cs-CZ"/>
        </w:rPr>
        <w:t xml:space="preserve">je </w:t>
      </w:r>
      <w:r>
        <w:rPr>
          <w:rFonts w:asciiTheme="minorHAnsi" w:hAnsiTheme="minorHAnsi" w:cstheme="minorHAnsi"/>
          <w:color w:val="000000"/>
          <w:sz w:val="22"/>
          <w:szCs w:val="22"/>
          <w:lang w:val="cs-CZ"/>
        </w:rPr>
        <w:t xml:space="preserve">prováděno </w:t>
      </w:r>
      <w:r w:rsidR="001B7639" w:rsidRPr="007E12D2">
        <w:rPr>
          <w:rFonts w:asciiTheme="minorHAnsi" w:hAnsiTheme="minorHAnsi" w:cstheme="minorHAnsi"/>
          <w:color w:val="000000"/>
          <w:sz w:val="22"/>
          <w:szCs w:val="22"/>
          <w:lang w:val="cs-CZ"/>
        </w:rPr>
        <w:t>v rámci projektu „</w:t>
      </w:r>
      <w:r w:rsidRPr="0067292D">
        <w:rPr>
          <w:rFonts w:asciiTheme="minorHAnsi" w:hAnsiTheme="minorHAnsi" w:cstheme="minorHAnsi"/>
          <w:color w:val="000000"/>
          <w:sz w:val="22"/>
          <w:szCs w:val="22"/>
          <w:lang w:val="cs-CZ"/>
        </w:rPr>
        <w:t>Modernizace e-INFRA CZ II</w:t>
      </w:r>
      <w:r w:rsidR="001B7639" w:rsidRPr="007E12D2">
        <w:rPr>
          <w:rFonts w:asciiTheme="minorHAnsi" w:hAnsiTheme="minorHAnsi" w:cstheme="minorHAnsi"/>
          <w:color w:val="000000"/>
          <w:sz w:val="22"/>
          <w:szCs w:val="22"/>
          <w:lang w:val="cs-CZ"/>
        </w:rPr>
        <w:t xml:space="preserve">“, </w:t>
      </w:r>
      <w:proofErr w:type="spellStart"/>
      <w:r w:rsidRPr="0067292D">
        <w:rPr>
          <w:rFonts w:asciiTheme="minorHAnsi" w:hAnsiTheme="minorHAnsi" w:cstheme="minorHAnsi"/>
          <w:color w:val="000000"/>
          <w:sz w:val="22"/>
          <w:szCs w:val="22"/>
          <w:lang w:val="cs-CZ"/>
        </w:rPr>
        <w:t>reg</w:t>
      </w:r>
      <w:proofErr w:type="spellEnd"/>
      <w:r w:rsidRPr="0067292D">
        <w:rPr>
          <w:rFonts w:asciiTheme="minorHAnsi" w:hAnsiTheme="minorHAnsi" w:cstheme="minorHAnsi"/>
          <w:color w:val="000000"/>
          <w:sz w:val="22"/>
          <w:szCs w:val="22"/>
          <w:lang w:val="cs-CZ"/>
        </w:rPr>
        <w:t>. č. projektu CZ.02.01.01/00/23_016/0008329</w:t>
      </w:r>
      <w:r w:rsidR="001B7639" w:rsidRPr="007E12D2">
        <w:rPr>
          <w:rFonts w:asciiTheme="minorHAnsi" w:hAnsiTheme="minorHAnsi" w:cstheme="minorHAnsi"/>
          <w:color w:val="000000"/>
          <w:sz w:val="22"/>
          <w:szCs w:val="22"/>
          <w:lang w:val="cs-CZ"/>
        </w:rPr>
        <w:t xml:space="preserve">, </w:t>
      </w:r>
      <w:r>
        <w:rPr>
          <w:rFonts w:asciiTheme="minorHAnsi" w:hAnsiTheme="minorHAnsi" w:cstheme="minorHAnsi"/>
          <w:color w:val="000000"/>
          <w:sz w:val="22"/>
          <w:szCs w:val="22"/>
          <w:lang w:val="cs-CZ"/>
        </w:rPr>
        <w:t>spolu</w:t>
      </w:r>
      <w:r w:rsidR="001B7639" w:rsidRPr="007E12D2">
        <w:rPr>
          <w:rFonts w:asciiTheme="minorHAnsi" w:hAnsiTheme="minorHAnsi" w:cstheme="minorHAnsi"/>
          <w:color w:val="000000"/>
          <w:sz w:val="22"/>
          <w:szCs w:val="22"/>
          <w:lang w:val="cs-CZ"/>
        </w:rPr>
        <w:t xml:space="preserve">financovaného z </w:t>
      </w:r>
      <w:r w:rsidRPr="0067292D">
        <w:rPr>
          <w:rFonts w:asciiTheme="minorHAnsi" w:hAnsiTheme="minorHAnsi" w:cstheme="minorHAnsi"/>
          <w:color w:val="000000"/>
          <w:sz w:val="22"/>
          <w:szCs w:val="22"/>
          <w:lang w:val="cs-CZ"/>
        </w:rPr>
        <w:t>Operačního programu Jan Amos Komenský</w:t>
      </w:r>
      <w:r w:rsidR="001B7639" w:rsidRPr="007E12D2">
        <w:rPr>
          <w:rFonts w:asciiTheme="minorHAnsi" w:hAnsiTheme="minorHAnsi" w:cstheme="minorHAnsi"/>
          <w:color w:val="000000"/>
          <w:sz w:val="22"/>
          <w:szCs w:val="22"/>
          <w:lang w:val="cs-CZ"/>
        </w:rPr>
        <w:t xml:space="preserve">. Dotace jsou poskytovány prostřednictvím Ministerstva školství, mládeže a tělovýchovy </w:t>
      </w:r>
      <w:r>
        <w:rPr>
          <w:rFonts w:asciiTheme="minorHAnsi" w:hAnsiTheme="minorHAnsi" w:cstheme="minorHAnsi"/>
          <w:color w:val="000000"/>
          <w:sz w:val="22"/>
          <w:szCs w:val="22"/>
          <w:lang w:val="cs-CZ"/>
        </w:rPr>
        <w:t xml:space="preserve">České republiky </w:t>
      </w:r>
      <w:r w:rsidR="001B7639" w:rsidRPr="007E12D2">
        <w:rPr>
          <w:rFonts w:asciiTheme="minorHAnsi" w:hAnsiTheme="minorHAnsi" w:cstheme="minorHAnsi"/>
          <w:color w:val="000000"/>
          <w:sz w:val="22"/>
          <w:szCs w:val="22"/>
          <w:lang w:val="cs-CZ"/>
        </w:rPr>
        <w:t>(dále jen „</w:t>
      </w:r>
      <w:r>
        <w:rPr>
          <w:rFonts w:asciiTheme="minorHAnsi" w:hAnsiTheme="minorHAnsi" w:cstheme="minorHAnsi"/>
          <w:color w:val="000000"/>
          <w:sz w:val="22"/>
          <w:szCs w:val="22"/>
          <w:lang w:val="cs-CZ"/>
        </w:rPr>
        <w:t>Řídící orgán</w:t>
      </w:r>
      <w:r w:rsidR="001B7639" w:rsidRPr="007E12D2">
        <w:rPr>
          <w:rFonts w:asciiTheme="minorHAnsi" w:hAnsiTheme="minorHAnsi" w:cstheme="minorHAnsi"/>
          <w:color w:val="000000"/>
          <w:sz w:val="22"/>
          <w:szCs w:val="22"/>
          <w:lang w:val="cs-CZ"/>
        </w:rPr>
        <w:t>“).</w:t>
      </w:r>
    </w:p>
    <w:p w14:paraId="53C71086" w14:textId="0D3F2073" w:rsidR="00314FE9" w:rsidRPr="007E12D2" w:rsidRDefault="006E5549" w:rsidP="007E12D2">
      <w:pPr>
        <w:pStyle w:val="Zkladntext2"/>
        <w:numPr>
          <w:ilvl w:val="0"/>
          <w:numId w:val="40"/>
        </w:numPr>
        <w:tabs>
          <w:tab w:val="left" w:pos="360"/>
        </w:tabs>
        <w:spacing w:after="120"/>
        <w:ind w:left="357" w:hanging="357"/>
        <w:rPr>
          <w:rFonts w:asciiTheme="minorHAnsi" w:hAnsiTheme="minorHAnsi" w:cstheme="minorHAnsi"/>
          <w:color w:val="000000"/>
          <w:sz w:val="22"/>
          <w:szCs w:val="22"/>
          <w:lang w:val="cs-CZ"/>
        </w:rPr>
      </w:pPr>
      <w:r w:rsidRPr="007E12D2">
        <w:rPr>
          <w:rFonts w:asciiTheme="minorHAnsi" w:hAnsiTheme="minorHAnsi" w:cstheme="minorHAnsi"/>
          <w:color w:val="000000"/>
          <w:sz w:val="22"/>
          <w:szCs w:val="22"/>
          <w:lang w:val="cs-CZ"/>
        </w:rPr>
        <w:t>Příkazce</w:t>
      </w:r>
      <w:r w:rsidR="00314FE9" w:rsidRPr="007E12D2">
        <w:rPr>
          <w:rFonts w:asciiTheme="minorHAnsi" w:hAnsiTheme="minorHAnsi" w:cstheme="minorHAnsi"/>
          <w:color w:val="000000"/>
          <w:sz w:val="22"/>
          <w:szCs w:val="22"/>
          <w:lang w:val="cs-CZ"/>
        </w:rPr>
        <w:t xml:space="preserve"> se zavazuje, že </w:t>
      </w:r>
      <w:r w:rsidR="006C45FC">
        <w:rPr>
          <w:rFonts w:asciiTheme="minorHAnsi" w:hAnsiTheme="minorHAnsi" w:cstheme="minorHAnsi"/>
          <w:color w:val="000000"/>
          <w:sz w:val="22"/>
          <w:szCs w:val="22"/>
          <w:lang w:val="cs-CZ"/>
        </w:rPr>
        <w:t xml:space="preserve">provedené plnění </w:t>
      </w:r>
      <w:r w:rsidR="00314FE9" w:rsidRPr="007E12D2">
        <w:rPr>
          <w:rFonts w:asciiTheme="minorHAnsi" w:hAnsiTheme="minorHAnsi" w:cstheme="minorHAnsi"/>
          <w:color w:val="000000"/>
          <w:sz w:val="22"/>
          <w:szCs w:val="22"/>
          <w:lang w:val="cs-CZ"/>
        </w:rPr>
        <w:t>převezme</w:t>
      </w:r>
      <w:r w:rsidR="006C45FC">
        <w:rPr>
          <w:rFonts w:asciiTheme="minorHAnsi" w:hAnsiTheme="minorHAnsi" w:cstheme="minorHAnsi"/>
          <w:color w:val="000000"/>
          <w:sz w:val="22"/>
          <w:szCs w:val="22"/>
          <w:lang w:val="cs-CZ"/>
        </w:rPr>
        <w:t xml:space="preserve"> </w:t>
      </w:r>
      <w:r w:rsidR="00DC39E7" w:rsidRPr="007E12D2">
        <w:rPr>
          <w:rFonts w:asciiTheme="minorHAnsi" w:hAnsiTheme="minorHAnsi" w:cstheme="minorHAnsi"/>
          <w:color w:val="000000"/>
          <w:sz w:val="22"/>
          <w:szCs w:val="22"/>
          <w:lang w:val="cs-CZ"/>
        </w:rPr>
        <w:t xml:space="preserve">a příkazníkovi za </w:t>
      </w:r>
      <w:r w:rsidR="006C45FC">
        <w:rPr>
          <w:rFonts w:asciiTheme="minorHAnsi" w:hAnsiTheme="minorHAnsi" w:cstheme="minorHAnsi"/>
          <w:color w:val="000000"/>
          <w:sz w:val="22"/>
          <w:szCs w:val="22"/>
          <w:lang w:val="cs-CZ"/>
        </w:rPr>
        <w:t xml:space="preserve">něj </w:t>
      </w:r>
      <w:r w:rsidR="00DC39E7" w:rsidRPr="007E12D2">
        <w:rPr>
          <w:rFonts w:asciiTheme="minorHAnsi" w:hAnsiTheme="minorHAnsi" w:cstheme="minorHAnsi"/>
          <w:color w:val="000000"/>
          <w:sz w:val="22"/>
          <w:szCs w:val="22"/>
          <w:lang w:val="cs-CZ"/>
        </w:rPr>
        <w:t>uhradí smluvenou cenu</w:t>
      </w:r>
      <w:r w:rsidR="00314FE9" w:rsidRPr="007E12D2">
        <w:rPr>
          <w:rFonts w:asciiTheme="minorHAnsi" w:hAnsiTheme="minorHAnsi" w:cstheme="minorHAnsi"/>
          <w:color w:val="000000"/>
          <w:sz w:val="22"/>
          <w:szCs w:val="22"/>
          <w:lang w:val="cs-CZ"/>
        </w:rPr>
        <w:t>.</w:t>
      </w:r>
    </w:p>
    <w:p w14:paraId="16D1C1F8" w14:textId="77777777" w:rsidR="00BF52E1" w:rsidRPr="008D7B2B" w:rsidRDefault="00BF52E1" w:rsidP="00640303">
      <w:pPr>
        <w:tabs>
          <w:tab w:val="left" w:pos="360"/>
          <w:tab w:val="num" w:pos="720"/>
        </w:tabs>
        <w:ind w:left="360" w:hanging="360"/>
        <w:jc w:val="both"/>
        <w:outlineLvl w:val="0"/>
        <w:rPr>
          <w:rFonts w:asciiTheme="minorHAnsi" w:hAnsiTheme="minorHAnsi" w:cstheme="minorHAnsi"/>
          <w:b/>
          <w:color w:val="000000"/>
          <w:sz w:val="22"/>
          <w:szCs w:val="22"/>
        </w:rPr>
      </w:pPr>
    </w:p>
    <w:p w14:paraId="080B000B" w14:textId="77777777" w:rsidR="002E1B1E" w:rsidRPr="008D7B2B" w:rsidRDefault="002E1B1E" w:rsidP="00640303">
      <w:pPr>
        <w:tabs>
          <w:tab w:val="left" w:pos="360"/>
          <w:tab w:val="num" w:pos="720"/>
        </w:tabs>
        <w:ind w:left="360" w:hanging="360"/>
        <w:jc w:val="center"/>
        <w:outlineLvl w:val="0"/>
        <w:rPr>
          <w:rFonts w:asciiTheme="minorHAnsi" w:hAnsiTheme="minorHAnsi" w:cstheme="minorHAnsi"/>
          <w:b/>
          <w:color w:val="000000"/>
          <w:sz w:val="22"/>
          <w:szCs w:val="22"/>
        </w:rPr>
      </w:pPr>
    </w:p>
    <w:p w14:paraId="290D5B46" w14:textId="160904B2" w:rsidR="00BF52E1" w:rsidRPr="008D7B2B" w:rsidRDefault="00BF52E1" w:rsidP="00640303">
      <w:pPr>
        <w:tabs>
          <w:tab w:val="left" w:pos="360"/>
          <w:tab w:val="num" w:pos="720"/>
        </w:tabs>
        <w:ind w:left="360" w:hanging="360"/>
        <w:jc w:val="center"/>
        <w:outlineLvl w:val="0"/>
        <w:rPr>
          <w:rFonts w:asciiTheme="minorHAnsi" w:hAnsiTheme="minorHAnsi" w:cstheme="minorHAnsi"/>
          <w:color w:val="000000"/>
          <w:sz w:val="22"/>
          <w:szCs w:val="22"/>
        </w:rPr>
      </w:pPr>
      <w:r w:rsidRPr="008D7B2B">
        <w:rPr>
          <w:rFonts w:asciiTheme="minorHAnsi" w:hAnsiTheme="minorHAnsi" w:cstheme="minorHAnsi"/>
          <w:b/>
          <w:color w:val="000000"/>
          <w:sz w:val="22"/>
          <w:szCs w:val="22"/>
        </w:rPr>
        <w:t>I</w:t>
      </w:r>
      <w:r w:rsidR="00636AEC">
        <w:rPr>
          <w:rFonts w:asciiTheme="minorHAnsi" w:hAnsiTheme="minorHAnsi" w:cstheme="minorHAnsi"/>
          <w:b/>
          <w:color w:val="000000"/>
          <w:sz w:val="22"/>
          <w:szCs w:val="22"/>
        </w:rPr>
        <w:t>V</w:t>
      </w:r>
      <w:r w:rsidRPr="008D7B2B">
        <w:rPr>
          <w:rFonts w:asciiTheme="minorHAnsi" w:hAnsiTheme="minorHAnsi" w:cstheme="minorHAnsi"/>
          <w:b/>
          <w:color w:val="000000"/>
          <w:sz w:val="22"/>
          <w:szCs w:val="22"/>
        </w:rPr>
        <w:t>.</w:t>
      </w:r>
      <w:r w:rsidR="00A0273E" w:rsidRPr="008D7B2B">
        <w:rPr>
          <w:rFonts w:asciiTheme="minorHAnsi" w:hAnsiTheme="minorHAnsi" w:cstheme="minorHAnsi"/>
          <w:b/>
          <w:color w:val="000000"/>
          <w:sz w:val="22"/>
          <w:szCs w:val="22"/>
        </w:rPr>
        <w:t xml:space="preserve"> </w:t>
      </w:r>
      <w:r w:rsidRPr="008D7B2B">
        <w:rPr>
          <w:rFonts w:asciiTheme="minorHAnsi" w:hAnsiTheme="minorHAnsi" w:cstheme="minorHAnsi"/>
          <w:b/>
          <w:color w:val="000000"/>
          <w:sz w:val="22"/>
          <w:szCs w:val="22"/>
        </w:rPr>
        <w:t xml:space="preserve">Povinnosti </w:t>
      </w:r>
      <w:r w:rsidR="006C45FC">
        <w:rPr>
          <w:rFonts w:asciiTheme="minorHAnsi" w:hAnsiTheme="minorHAnsi" w:cstheme="minorHAnsi"/>
          <w:b/>
          <w:color w:val="000000"/>
          <w:sz w:val="22"/>
          <w:szCs w:val="22"/>
        </w:rPr>
        <w:t xml:space="preserve">smluvních stran </w:t>
      </w:r>
    </w:p>
    <w:p w14:paraId="00734587" w14:textId="77777777" w:rsidR="00BF52E1" w:rsidRDefault="00BF52E1" w:rsidP="00640303">
      <w:pPr>
        <w:tabs>
          <w:tab w:val="left" w:pos="360"/>
          <w:tab w:val="num" w:pos="720"/>
        </w:tabs>
        <w:ind w:left="360" w:hanging="360"/>
        <w:jc w:val="both"/>
        <w:rPr>
          <w:rFonts w:asciiTheme="minorHAnsi" w:hAnsiTheme="minorHAnsi" w:cstheme="minorHAnsi"/>
          <w:color w:val="000000"/>
          <w:sz w:val="22"/>
          <w:szCs w:val="22"/>
        </w:rPr>
      </w:pPr>
    </w:p>
    <w:p w14:paraId="432F2929" w14:textId="708BC2D3" w:rsidR="006C45FC" w:rsidRPr="006C45FC" w:rsidRDefault="006C45FC" w:rsidP="00640303">
      <w:pPr>
        <w:tabs>
          <w:tab w:val="left" w:pos="360"/>
          <w:tab w:val="num" w:pos="720"/>
        </w:tabs>
        <w:ind w:left="360" w:hanging="360"/>
        <w:jc w:val="both"/>
        <w:rPr>
          <w:rFonts w:asciiTheme="minorHAnsi" w:hAnsiTheme="minorHAnsi" w:cstheme="minorHAnsi"/>
          <w:b/>
          <w:bCs/>
          <w:color w:val="000000"/>
          <w:sz w:val="22"/>
          <w:szCs w:val="22"/>
        </w:rPr>
      </w:pPr>
      <w:r w:rsidRPr="006C45FC">
        <w:rPr>
          <w:rFonts w:asciiTheme="minorHAnsi" w:hAnsiTheme="minorHAnsi" w:cstheme="minorHAnsi"/>
          <w:b/>
          <w:bCs/>
          <w:color w:val="000000"/>
          <w:sz w:val="22"/>
          <w:szCs w:val="22"/>
        </w:rPr>
        <w:t>Povinnosti příkazníka</w:t>
      </w:r>
    </w:p>
    <w:p w14:paraId="613F0F40" w14:textId="1C880945" w:rsidR="00E728D9" w:rsidRPr="002528F7" w:rsidRDefault="00E728D9" w:rsidP="007E12D2">
      <w:pPr>
        <w:pStyle w:val="Zkladntext2"/>
        <w:numPr>
          <w:ilvl w:val="0"/>
          <w:numId w:val="41"/>
        </w:numPr>
        <w:tabs>
          <w:tab w:val="left" w:pos="360"/>
        </w:tabs>
        <w:spacing w:after="120"/>
        <w:ind w:left="357" w:hanging="357"/>
        <w:rPr>
          <w:rFonts w:asciiTheme="minorHAnsi" w:hAnsiTheme="minorHAnsi" w:cstheme="minorHAnsi"/>
          <w:color w:val="000000"/>
          <w:sz w:val="22"/>
          <w:szCs w:val="22"/>
          <w:lang w:val="cs-CZ"/>
        </w:rPr>
      </w:pPr>
      <w:r w:rsidRPr="00E728D9">
        <w:rPr>
          <w:rFonts w:asciiTheme="minorHAnsi" w:hAnsiTheme="minorHAnsi" w:cstheme="minorHAnsi"/>
          <w:color w:val="000000"/>
          <w:sz w:val="22"/>
          <w:szCs w:val="22"/>
          <w:lang w:val="cs-CZ"/>
        </w:rPr>
        <w:t xml:space="preserve">Rámec zmocnění </w:t>
      </w:r>
      <w:r>
        <w:rPr>
          <w:rFonts w:asciiTheme="minorHAnsi" w:hAnsiTheme="minorHAnsi" w:cstheme="minorHAnsi"/>
          <w:color w:val="000000"/>
          <w:sz w:val="22"/>
          <w:szCs w:val="22"/>
          <w:lang w:val="cs-CZ"/>
        </w:rPr>
        <w:t xml:space="preserve">příkazníka </w:t>
      </w:r>
      <w:r w:rsidRPr="00E728D9">
        <w:rPr>
          <w:rFonts w:asciiTheme="minorHAnsi" w:hAnsiTheme="minorHAnsi" w:cstheme="minorHAnsi"/>
          <w:color w:val="000000"/>
          <w:sz w:val="22"/>
          <w:szCs w:val="22"/>
          <w:lang w:val="cs-CZ"/>
        </w:rPr>
        <w:t xml:space="preserve">je vymezen </w:t>
      </w:r>
      <w:r w:rsidR="007E12D2">
        <w:rPr>
          <w:rFonts w:asciiTheme="minorHAnsi" w:hAnsiTheme="minorHAnsi" w:cstheme="minorHAnsi"/>
          <w:color w:val="000000"/>
          <w:sz w:val="22"/>
          <w:szCs w:val="22"/>
          <w:lang w:val="cs-CZ"/>
        </w:rPr>
        <w:t>touto smlouvou a pro účely provádění činnosti příkazníka tato smlouva slouží jako plná moc ve smyslu ust. § 441 a násl. občanského zákoníku</w:t>
      </w:r>
      <w:r w:rsidRPr="00E728D9">
        <w:rPr>
          <w:rFonts w:asciiTheme="minorHAnsi" w:hAnsiTheme="minorHAnsi" w:cstheme="minorHAnsi"/>
          <w:color w:val="000000"/>
          <w:sz w:val="22"/>
          <w:szCs w:val="22"/>
          <w:lang w:val="cs-CZ"/>
        </w:rPr>
        <w:t xml:space="preserve">. </w:t>
      </w:r>
      <w:r w:rsidR="004F5862">
        <w:rPr>
          <w:rFonts w:asciiTheme="minorHAnsi" w:hAnsiTheme="minorHAnsi" w:cstheme="minorHAnsi"/>
          <w:color w:val="000000"/>
          <w:sz w:val="22"/>
          <w:szCs w:val="22"/>
          <w:lang w:val="cs-CZ"/>
        </w:rPr>
        <w:t>Odborná způsobilost koordinátora BOZP je doložena</w:t>
      </w:r>
      <w:r w:rsidRPr="00E728D9">
        <w:rPr>
          <w:rFonts w:asciiTheme="minorHAnsi" w:hAnsiTheme="minorHAnsi" w:cstheme="minorHAnsi"/>
          <w:color w:val="000000"/>
          <w:sz w:val="22"/>
          <w:szCs w:val="22"/>
          <w:lang w:val="cs-CZ"/>
        </w:rPr>
        <w:t xml:space="preserve"> v souladu s</w:t>
      </w:r>
      <w:r w:rsidR="00E95A90">
        <w:rPr>
          <w:rFonts w:asciiTheme="minorHAnsi" w:hAnsiTheme="minorHAnsi" w:cstheme="minorHAnsi"/>
          <w:color w:val="000000"/>
          <w:sz w:val="22"/>
          <w:szCs w:val="22"/>
          <w:lang w:val="cs-CZ"/>
        </w:rPr>
        <w:t xml:space="preserve"> ustanovením</w:t>
      </w:r>
      <w:r w:rsidRPr="00E728D9">
        <w:rPr>
          <w:rFonts w:asciiTheme="minorHAnsi" w:hAnsiTheme="minorHAnsi" w:cstheme="minorHAnsi"/>
          <w:color w:val="000000"/>
          <w:sz w:val="22"/>
          <w:szCs w:val="22"/>
          <w:lang w:val="cs-CZ"/>
        </w:rPr>
        <w:t xml:space="preserve"> §</w:t>
      </w:r>
      <w:r w:rsidR="00E95A90">
        <w:rPr>
          <w:rFonts w:asciiTheme="minorHAnsi" w:hAnsiTheme="minorHAnsi" w:cstheme="minorHAnsi"/>
          <w:color w:val="000000"/>
          <w:sz w:val="22"/>
          <w:szCs w:val="22"/>
          <w:lang w:val="cs-CZ"/>
        </w:rPr>
        <w:t xml:space="preserve"> </w:t>
      </w:r>
      <w:r w:rsidRPr="00E728D9">
        <w:rPr>
          <w:rFonts w:asciiTheme="minorHAnsi" w:hAnsiTheme="minorHAnsi" w:cstheme="minorHAnsi"/>
          <w:color w:val="000000"/>
          <w:sz w:val="22"/>
          <w:szCs w:val="22"/>
          <w:lang w:val="cs-CZ"/>
        </w:rPr>
        <w:t>1</w:t>
      </w:r>
      <w:r w:rsidR="004F5862">
        <w:rPr>
          <w:rFonts w:asciiTheme="minorHAnsi" w:hAnsiTheme="minorHAnsi" w:cstheme="minorHAnsi"/>
          <w:color w:val="000000"/>
          <w:sz w:val="22"/>
          <w:szCs w:val="22"/>
          <w:lang w:val="cs-CZ"/>
        </w:rPr>
        <w:t>0</w:t>
      </w:r>
      <w:r w:rsidRPr="00E728D9">
        <w:rPr>
          <w:rFonts w:asciiTheme="minorHAnsi" w:hAnsiTheme="minorHAnsi" w:cstheme="minorHAnsi"/>
          <w:color w:val="000000"/>
          <w:sz w:val="22"/>
          <w:szCs w:val="22"/>
          <w:lang w:val="cs-CZ"/>
        </w:rPr>
        <w:t xml:space="preserve"> odst</w:t>
      </w:r>
      <w:r w:rsidR="00E95A90">
        <w:rPr>
          <w:rFonts w:asciiTheme="minorHAnsi" w:hAnsiTheme="minorHAnsi" w:cstheme="minorHAnsi"/>
          <w:color w:val="000000"/>
          <w:sz w:val="22"/>
          <w:szCs w:val="22"/>
          <w:lang w:val="cs-CZ"/>
        </w:rPr>
        <w:t>.</w:t>
      </w:r>
      <w:r w:rsidRPr="00E728D9">
        <w:rPr>
          <w:rFonts w:asciiTheme="minorHAnsi" w:hAnsiTheme="minorHAnsi" w:cstheme="minorHAnsi"/>
          <w:color w:val="000000"/>
          <w:sz w:val="22"/>
          <w:szCs w:val="22"/>
          <w:lang w:val="cs-CZ"/>
        </w:rPr>
        <w:t xml:space="preserve"> </w:t>
      </w:r>
      <w:r w:rsidR="004F5862">
        <w:rPr>
          <w:rFonts w:asciiTheme="minorHAnsi" w:hAnsiTheme="minorHAnsi" w:cstheme="minorHAnsi"/>
          <w:color w:val="000000"/>
          <w:sz w:val="22"/>
          <w:szCs w:val="22"/>
          <w:lang w:val="cs-CZ"/>
        </w:rPr>
        <w:t>2</w:t>
      </w:r>
      <w:r w:rsidRPr="00E728D9">
        <w:rPr>
          <w:rFonts w:asciiTheme="minorHAnsi" w:hAnsiTheme="minorHAnsi" w:cstheme="minorHAnsi"/>
          <w:color w:val="000000"/>
          <w:sz w:val="22"/>
          <w:szCs w:val="22"/>
          <w:lang w:val="cs-CZ"/>
        </w:rPr>
        <w:t xml:space="preserve"> </w:t>
      </w:r>
      <w:r w:rsidR="00E95A90">
        <w:rPr>
          <w:rFonts w:asciiTheme="minorHAnsi" w:hAnsiTheme="minorHAnsi" w:cstheme="minorHAnsi"/>
          <w:color w:val="000000"/>
          <w:sz w:val="22"/>
          <w:szCs w:val="22"/>
          <w:lang w:val="cs-CZ"/>
        </w:rPr>
        <w:t xml:space="preserve">zákona č. </w:t>
      </w:r>
      <w:r w:rsidR="004F5862" w:rsidRPr="004F5862">
        <w:rPr>
          <w:rFonts w:asciiTheme="minorHAnsi" w:hAnsiTheme="minorHAnsi" w:cstheme="minorHAnsi"/>
          <w:color w:val="000000"/>
          <w:sz w:val="22"/>
          <w:szCs w:val="22"/>
          <w:lang w:val="cs-CZ"/>
        </w:rPr>
        <w:t>309</w:t>
      </w:r>
      <w:r w:rsidR="00E95A90" w:rsidRPr="004F5862">
        <w:rPr>
          <w:rFonts w:asciiTheme="minorHAnsi" w:hAnsiTheme="minorHAnsi" w:cstheme="minorHAnsi"/>
          <w:color w:val="000000"/>
          <w:sz w:val="22"/>
          <w:szCs w:val="22"/>
          <w:lang w:val="cs-CZ"/>
        </w:rPr>
        <w:t>/2006 Sb</w:t>
      </w:r>
      <w:r w:rsidR="00E95A90" w:rsidRPr="002528F7">
        <w:rPr>
          <w:rFonts w:asciiTheme="minorHAnsi" w:hAnsiTheme="minorHAnsi" w:cstheme="minorHAnsi"/>
          <w:color w:val="000000"/>
          <w:sz w:val="22"/>
          <w:szCs w:val="22"/>
          <w:lang w:val="cs-CZ"/>
        </w:rPr>
        <w:t>.</w:t>
      </w:r>
      <w:r w:rsidRPr="002528F7">
        <w:rPr>
          <w:rFonts w:asciiTheme="minorHAnsi" w:hAnsiTheme="minorHAnsi" w:cstheme="minorHAnsi"/>
          <w:color w:val="000000"/>
          <w:sz w:val="22"/>
          <w:szCs w:val="22"/>
          <w:lang w:val="cs-CZ"/>
        </w:rPr>
        <w:t xml:space="preserve"> </w:t>
      </w:r>
    </w:p>
    <w:p w14:paraId="36CE216F" w14:textId="4A04183D" w:rsidR="00E95A90" w:rsidRPr="00E95A90" w:rsidRDefault="00E95A90" w:rsidP="007E12D2">
      <w:pPr>
        <w:pStyle w:val="Zkladntext2"/>
        <w:numPr>
          <w:ilvl w:val="0"/>
          <w:numId w:val="41"/>
        </w:numPr>
        <w:tabs>
          <w:tab w:val="left" w:pos="360"/>
        </w:tabs>
        <w:spacing w:after="120"/>
        <w:ind w:left="357" w:hanging="357"/>
        <w:rPr>
          <w:rFonts w:asciiTheme="minorHAnsi" w:hAnsiTheme="minorHAnsi" w:cstheme="minorHAnsi"/>
          <w:color w:val="000000"/>
          <w:sz w:val="22"/>
          <w:szCs w:val="22"/>
        </w:rPr>
      </w:pPr>
      <w:r>
        <w:rPr>
          <w:rFonts w:asciiTheme="minorHAnsi" w:hAnsiTheme="minorHAnsi" w:cstheme="minorHAnsi"/>
          <w:color w:val="000000"/>
          <w:sz w:val="22"/>
          <w:szCs w:val="22"/>
          <w:lang w:val="cs-CZ"/>
        </w:rPr>
        <w:t>Povinnosti a závazné kontrolní postupy příkazníka, mimo povinnosti stanovené touto smlouvou, upravuje rovněž Smlouva o dílo „</w:t>
      </w:r>
      <w:r w:rsidR="00DB7C33">
        <w:rPr>
          <w:rFonts w:asciiTheme="minorHAnsi" w:hAnsiTheme="minorHAnsi" w:cstheme="minorHAnsi"/>
          <w:color w:val="000000"/>
          <w:sz w:val="22"/>
          <w:szCs w:val="22"/>
          <w:lang w:val="cs-CZ"/>
        </w:rPr>
        <w:t>Rozšíření kapacit datového centra</w:t>
      </w:r>
      <w:r>
        <w:rPr>
          <w:rFonts w:asciiTheme="minorHAnsi" w:hAnsiTheme="minorHAnsi" w:cstheme="minorHAnsi"/>
          <w:color w:val="000000"/>
          <w:sz w:val="22"/>
          <w:szCs w:val="22"/>
          <w:lang w:val="cs-CZ"/>
        </w:rPr>
        <w:t>“ (dále jen „smlouva o dílo“), která bude uzavřena se zhotovitelem. Vzor s</w:t>
      </w:r>
      <w:r w:rsidR="00EB46A9">
        <w:rPr>
          <w:rFonts w:asciiTheme="minorHAnsi" w:hAnsiTheme="minorHAnsi" w:cstheme="minorHAnsi"/>
          <w:color w:val="000000"/>
          <w:sz w:val="22"/>
          <w:szCs w:val="22"/>
          <w:lang w:val="cs-CZ"/>
        </w:rPr>
        <w:t xml:space="preserve">mlouvy o dílo </w:t>
      </w:r>
      <w:r w:rsidR="003078DE">
        <w:rPr>
          <w:rFonts w:asciiTheme="minorHAnsi" w:hAnsiTheme="minorHAnsi" w:cstheme="minorHAnsi"/>
          <w:color w:val="000000"/>
          <w:sz w:val="22"/>
          <w:szCs w:val="22"/>
          <w:lang w:val="cs-CZ"/>
        </w:rPr>
        <w:t xml:space="preserve">se nachází na adrese: </w:t>
      </w:r>
      <w:hyperlink r:id="rId9" w:history="1">
        <w:r w:rsidR="003078DE" w:rsidRPr="001C15EE">
          <w:rPr>
            <w:rStyle w:val="Hypertextovodkaz"/>
            <w:rFonts w:asciiTheme="minorHAnsi" w:hAnsiTheme="minorHAnsi" w:cstheme="minorHAnsi"/>
            <w:sz w:val="22"/>
            <w:szCs w:val="22"/>
            <w:lang w:val="cs-CZ"/>
          </w:rPr>
          <w:t>https://zakazky.vsb.cz/contract_display_3347.html</w:t>
        </w:r>
      </w:hyperlink>
      <w:r w:rsidR="003078DE">
        <w:rPr>
          <w:rFonts w:asciiTheme="minorHAnsi" w:hAnsiTheme="minorHAnsi" w:cstheme="minorHAnsi"/>
          <w:color w:val="000000"/>
          <w:sz w:val="22"/>
          <w:szCs w:val="22"/>
          <w:lang w:val="cs-CZ"/>
        </w:rPr>
        <w:t xml:space="preserve">, přičemž platnou smlouvu o dílo příkazník obdrží po jejím podpisu. </w:t>
      </w:r>
    </w:p>
    <w:p w14:paraId="203F0C4F" w14:textId="30E0B362" w:rsidR="006C45FC" w:rsidRPr="006C45FC" w:rsidRDefault="006C45FC" w:rsidP="006C45FC">
      <w:pPr>
        <w:pStyle w:val="Zkladntext2"/>
        <w:numPr>
          <w:ilvl w:val="0"/>
          <w:numId w:val="41"/>
        </w:numPr>
        <w:tabs>
          <w:tab w:val="left" w:pos="360"/>
        </w:tabs>
        <w:spacing w:after="120"/>
        <w:ind w:left="357" w:hanging="357"/>
        <w:rPr>
          <w:rFonts w:asciiTheme="minorHAnsi" w:hAnsiTheme="minorHAnsi" w:cstheme="minorHAnsi"/>
          <w:color w:val="000000"/>
          <w:sz w:val="22"/>
          <w:szCs w:val="22"/>
          <w:lang w:val="cs-CZ"/>
        </w:rPr>
      </w:pPr>
      <w:r w:rsidRPr="006C45FC">
        <w:rPr>
          <w:rFonts w:asciiTheme="minorHAnsi" w:hAnsiTheme="minorHAnsi" w:cstheme="minorHAnsi"/>
          <w:color w:val="000000"/>
          <w:sz w:val="22"/>
          <w:szCs w:val="22"/>
          <w:lang w:val="cs-CZ"/>
        </w:rPr>
        <w:t>Koordinátor se zavazuje uskutečňovat činnost podle této smlouvy s vynaložením potřebné odborné péče a v dobré víře.</w:t>
      </w:r>
      <w:r>
        <w:rPr>
          <w:rFonts w:asciiTheme="minorHAnsi" w:hAnsiTheme="minorHAnsi" w:cstheme="minorHAnsi"/>
          <w:color w:val="000000"/>
          <w:sz w:val="22"/>
          <w:szCs w:val="22"/>
          <w:lang w:val="cs-CZ"/>
        </w:rPr>
        <w:t xml:space="preserve"> </w:t>
      </w:r>
      <w:r w:rsidRPr="006C45FC">
        <w:rPr>
          <w:rFonts w:asciiTheme="minorHAnsi" w:hAnsiTheme="minorHAnsi" w:cstheme="minorHAnsi"/>
          <w:color w:val="000000"/>
          <w:sz w:val="22"/>
          <w:szCs w:val="22"/>
          <w:lang w:val="cs-CZ"/>
        </w:rPr>
        <w:t xml:space="preserve">Koordinátor se zavazuje řídit se při své činnosti pokyny </w:t>
      </w:r>
      <w:r w:rsidR="00176644">
        <w:rPr>
          <w:rFonts w:asciiTheme="minorHAnsi" w:hAnsiTheme="minorHAnsi" w:cstheme="minorHAnsi"/>
          <w:color w:val="000000"/>
          <w:sz w:val="22"/>
          <w:szCs w:val="22"/>
          <w:lang w:val="cs-CZ"/>
        </w:rPr>
        <w:t xml:space="preserve">příkazce </w:t>
      </w:r>
      <w:r w:rsidRPr="006C45FC">
        <w:rPr>
          <w:rFonts w:asciiTheme="minorHAnsi" w:hAnsiTheme="minorHAnsi" w:cstheme="minorHAnsi"/>
          <w:color w:val="000000"/>
          <w:sz w:val="22"/>
          <w:szCs w:val="22"/>
          <w:lang w:val="cs-CZ"/>
        </w:rPr>
        <w:t xml:space="preserve">a všestranně chránit </w:t>
      </w:r>
      <w:r w:rsidR="00176644">
        <w:rPr>
          <w:rFonts w:asciiTheme="minorHAnsi" w:hAnsiTheme="minorHAnsi" w:cstheme="minorHAnsi"/>
          <w:color w:val="000000"/>
          <w:sz w:val="22"/>
          <w:szCs w:val="22"/>
          <w:lang w:val="cs-CZ"/>
        </w:rPr>
        <w:t xml:space="preserve">jeho </w:t>
      </w:r>
      <w:r w:rsidRPr="006C45FC">
        <w:rPr>
          <w:rFonts w:asciiTheme="minorHAnsi" w:hAnsiTheme="minorHAnsi" w:cstheme="minorHAnsi"/>
          <w:color w:val="000000"/>
          <w:sz w:val="22"/>
          <w:szCs w:val="22"/>
          <w:lang w:val="cs-CZ"/>
        </w:rPr>
        <w:t xml:space="preserve">zájmy. Od pokynů </w:t>
      </w:r>
      <w:r w:rsidR="00176644">
        <w:rPr>
          <w:rFonts w:asciiTheme="minorHAnsi" w:hAnsiTheme="minorHAnsi" w:cstheme="minorHAnsi"/>
          <w:color w:val="000000"/>
          <w:sz w:val="22"/>
          <w:szCs w:val="22"/>
          <w:lang w:val="cs-CZ"/>
        </w:rPr>
        <w:t xml:space="preserve">příkazce </w:t>
      </w:r>
      <w:r w:rsidRPr="006C45FC">
        <w:rPr>
          <w:rFonts w:asciiTheme="minorHAnsi" w:hAnsiTheme="minorHAnsi" w:cstheme="minorHAnsi"/>
          <w:color w:val="000000"/>
          <w:sz w:val="22"/>
          <w:szCs w:val="22"/>
          <w:lang w:val="cs-CZ"/>
        </w:rPr>
        <w:t xml:space="preserve">se </w:t>
      </w:r>
      <w:r w:rsidR="00176644">
        <w:rPr>
          <w:rFonts w:asciiTheme="minorHAnsi" w:hAnsiTheme="minorHAnsi" w:cstheme="minorHAnsi"/>
          <w:color w:val="000000"/>
          <w:sz w:val="22"/>
          <w:szCs w:val="22"/>
          <w:lang w:val="cs-CZ"/>
        </w:rPr>
        <w:t xml:space="preserve">příkazník </w:t>
      </w:r>
      <w:r w:rsidRPr="006C45FC">
        <w:rPr>
          <w:rFonts w:asciiTheme="minorHAnsi" w:hAnsiTheme="minorHAnsi" w:cstheme="minorHAnsi"/>
          <w:color w:val="000000"/>
          <w:sz w:val="22"/>
          <w:szCs w:val="22"/>
          <w:lang w:val="cs-CZ"/>
        </w:rPr>
        <w:t>může odchýlit jen tehdy, je-li to naléhavě nezbytné a hrozí</w:t>
      </w:r>
      <w:r w:rsidR="00176644">
        <w:rPr>
          <w:rFonts w:asciiTheme="minorHAnsi" w:hAnsiTheme="minorHAnsi" w:cstheme="minorHAnsi"/>
          <w:color w:val="000000"/>
          <w:sz w:val="22"/>
          <w:szCs w:val="22"/>
          <w:lang w:val="cs-CZ"/>
        </w:rPr>
        <w:t>-</w:t>
      </w:r>
      <w:r w:rsidRPr="006C45FC">
        <w:rPr>
          <w:rFonts w:asciiTheme="minorHAnsi" w:hAnsiTheme="minorHAnsi" w:cstheme="minorHAnsi"/>
          <w:color w:val="000000"/>
          <w:sz w:val="22"/>
          <w:szCs w:val="22"/>
          <w:lang w:val="cs-CZ"/>
        </w:rPr>
        <w:t>li nebezpeční z prodlení.</w:t>
      </w:r>
    </w:p>
    <w:p w14:paraId="6990F59C" w14:textId="4E58D066" w:rsidR="006C45FC" w:rsidRPr="006C45FC" w:rsidRDefault="006C45FC" w:rsidP="006C45FC">
      <w:pPr>
        <w:pStyle w:val="Zkladntext2"/>
        <w:numPr>
          <w:ilvl w:val="0"/>
          <w:numId w:val="41"/>
        </w:numPr>
        <w:tabs>
          <w:tab w:val="left" w:pos="360"/>
        </w:tabs>
        <w:spacing w:after="120"/>
        <w:ind w:left="357" w:hanging="357"/>
        <w:rPr>
          <w:rFonts w:asciiTheme="minorHAnsi" w:hAnsiTheme="minorHAnsi" w:cstheme="minorHAnsi"/>
          <w:color w:val="000000"/>
          <w:sz w:val="22"/>
          <w:szCs w:val="22"/>
          <w:lang w:val="cs-CZ"/>
        </w:rPr>
      </w:pPr>
      <w:r w:rsidRPr="006C45FC">
        <w:rPr>
          <w:rFonts w:asciiTheme="minorHAnsi" w:hAnsiTheme="minorHAnsi" w:cstheme="minorHAnsi"/>
          <w:color w:val="000000"/>
          <w:sz w:val="22"/>
          <w:szCs w:val="22"/>
          <w:lang w:val="cs-CZ"/>
        </w:rPr>
        <w:t xml:space="preserve">Koordinátor se zavazuje podílet se na řešení problémů v oblasti BOZP ve vztazích k orgánům státní správy a samosprávy. V této souvislosti se koordinátor BOZP zavazuje jménem </w:t>
      </w:r>
      <w:r w:rsidR="00176644">
        <w:rPr>
          <w:rFonts w:asciiTheme="minorHAnsi" w:hAnsiTheme="minorHAnsi" w:cstheme="minorHAnsi"/>
          <w:color w:val="000000"/>
          <w:sz w:val="22"/>
          <w:szCs w:val="22"/>
          <w:lang w:val="cs-CZ"/>
        </w:rPr>
        <w:t xml:space="preserve">příkazce </w:t>
      </w:r>
      <w:r w:rsidRPr="006C45FC">
        <w:rPr>
          <w:rFonts w:asciiTheme="minorHAnsi" w:hAnsiTheme="minorHAnsi" w:cstheme="minorHAnsi"/>
          <w:color w:val="000000"/>
          <w:sz w:val="22"/>
          <w:szCs w:val="22"/>
          <w:lang w:val="cs-CZ"/>
        </w:rPr>
        <w:t xml:space="preserve">písemně a ústně jednat s dotčenými orgány státní správy a samosprávy ve věcech souvisejících s předmětem smlouvy a hájit před těmito orgány zájmy </w:t>
      </w:r>
      <w:r w:rsidR="00176644">
        <w:rPr>
          <w:rFonts w:asciiTheme="minorHAnsi" w:hAnsiTheme="minorHAnsi" w:cstheme="minorHAnsi"/>
          <w:color w:val="000000"/>
          <w:sz w:val="22"/>
          <w:szCs w:val="22"/>
          <w:lang w:val="cs-CZ"/>
        </w:rPr>
        <w:t>příkazce</w:t>
      </w:r>
      <w:r w:rsidRPr="006C45FC">
        <w:rPr>
          <w:rFonts w:asciiTheme="minorHAnsi" w:hAnsiTheme="minorHAnsi" w:cstheme="minorHAnsi"/>
          <w:color w:val="000000"/>
          <w:sz w:val="22"/>
          <w:szCs w:val="22"/>
          <w:lang w:val="cs-CZ"/>
        </w:rPr>
        <w:t xml:space="preserve">. </w:t>
      </w:r>
      <w:r w:rsidR="00176644">
        <w:rPr>
          <w:rFonts w:asciiTheme="minorHAnsi" w:hAnsiTheme="minorHAnsi" w:cstheme="minorHAnsi"/>
          <w:color w:val="000000"/>
          <w:sz w:val="22"/>
          <w:szCs w:val="22"/>
          <w:lang w:val="cs-CZ"/>
        </w:rPr>
        <w:t xml:space="preserve">Příkazník </w:t>
      </w:r>
      <w:r w:rsidRPr="006C45FC">
        <w:rPr>
          <w:rFonts w:asciiTheme="minorHAnsi" w:hAnsiTheme="minorHAnsi" w:cstheme="minorHAnsi"/>
          <w:color w:val="000000"/>
          <w:sz w:val="22"/>
          <w:szCs w:val="22"/>
          <w:lang w:val="cs-CZ"/>
        </w:rPr>
        <w:t xml:space="preserve">je povinen vždy bezodkladně </w:t>
      </w:r>
      <w:r w:rsidR="00176644">
        <w:rPr>
          <w:rFonts w:asciiTheme="minorHAnsi" w:hAnsiTheme="minorHAnsi" w:cstheme="minorHAnsi"/>
          <w:color w:val="000000"/>
          <w:sz w:val="22"/>
          <w:szCs w:val="22"/>
          <w:lang w:val="cs-CZ"/>
        </w:rPr>
        <w:t xml:space="preserve">příkazce </w:t>
      </w:r>
      <w:r w:rsidRPr="006C45FC">
        <w:rPr>
          <w:rFonts w:asciiTheme="minorHAnsi" w:hAnsiTheme="minorHAnsi" w:cstheme="minorHAnsi"/>
          <w:color w:val="000000"/>
          <w:sz w:val="22"/>
          <w:szCs w:val="22"/>
          <w:lang w:val="cs-CZ"/>
        </w:rPr>
        <w:t>informovat.</w:t>
      </w:r>
    </w:p>
    <w:p w14:paraId="6409079D" w14:textId="36175506" w:rsidR="006C45FC" w:rsidRPr="006C45FC" w:rsidRDefault="006C45FC" w:rsidP="006C45FC">
      <w:pPr>
        <w:pStyle w:val="Zkladntext2"/>
        <w:numPr>
          <w:ilvl w:val="0"/>
          <w:numId w:val="41"/>
        </w:numPr>
        <w:tabs>
          <w:tab w:val="left" w:pos="360"/>
        </w:tabs>
        <w:spacing w:after="120"/>
        <w:ind w:left="357" w:hanging="357"/>
        <w:rPr>
          <w:rFonts w:asciiTheme="minorHAnsi" w:hAnsiTheme="minorHAnsi" w:cstheme="minorHAnsi"/>
          <w:color w:val="000000"/>
          <w:sz w:val="22"/>
          <w:szCs w:val="22"/>
          <w:lang w:val="cs-CZ"/>
        </w:rPr>
      </w:pPr>
      <w:r w:rsidRPr="006C45FC">
        <w:rPr>
          <w:rFonts w:asciiTheme="minorHAnsi" w:hAnsiTheme="minorHAnsi" w:cstheme="minorHAnsi"/>
          <w:color w:val="000000"/>
          <w:sz w:val="22"/>
          <w:szCs w:val="22"/>
          <w:lang w:val="cs-CZ"/>
        </w:rPr>
        <w:t xml:space="preserve">Koordinátor se zavazuje poskytovat </w:t>
      </w:r>
      <w:r w:rsidR="00176644">
        <w:rPr>
          <w:rFonts w:asciiTheme="minorHAnsi" w:hAnsiTheme="minorHAnsi" w:cstheme="minorHAnsi"/>
          <w:color w:val="000000"/>
          <w:sz w:val="22"/>
          <w:szCs w:val="22"/>
          <w:lang w:val="cs-CZ"/>
        </w:rPr>
        <w:t xml:space="preserve">příkazci </w:t>
      </w:r>
      <w:r w:rsidRPr="006C45FC">
        <w:rPr>
          <w:rFonts w:asciiTheme="minorHAnsi" w:hAnsiTheme="minorHAnsi" w:cstheme="minorHAnsi"/>
          <w:color w:val="000000"/>
          <w:sz w:val="22"/>
          <w:szCs w:val="22"/>
          <w:lang w:val="cs-CZ"/>
        </w:rPr>
        <w:t>informace potřebné pro jeho rozhodnutí při provádění stavb</w:t>
      </w:r>
      <w:r w:rsidR="00176644">
        <w:rPr>
          <w:rFonts w:asciiTheme="minorHAnsi" w:hAnsiTheme="minorHAnsi" w:cstheme="minorHAnsi"/>
          <w:color w:val="000000"/>
          <w:sz w:val="22"/>
          <w:szCs w:val="22"/>
          <w:lang w:val="cs-CZ"/>
        </w:rPr>
        <w:t>y</w:t>
      </w:r>
      <w:r w:rsidRPr="006C45FC">
        <w:rPr>
          <w:rFonts w:asciiTheme="minorHAnsi" w:hAnsiTheme="minorHAnsi" w:cstheme="minorHAnsi"/>
          <w:color w:val="000000"/>
          <w:sz w:val="22"/>
          <w:szCs w:val="22"/>
          <w:lang w:val="cs-CZ"/>
        </w:rPr>
        <w:t xml:space="preserve"> a oznamovat </w:t>
      </w:r>
      <w:r w:rsidR="00176644">
        <w:rPr>
          <w:rFonts w:asciiTheme="minorHAnsi" w:hAnsiTheme="minorHAnsi" w:cstheme="minorHAnsi"/>
          <w:color w:val="000000"/>
          <w:sz w:val="22"/>
          <w:szCs w:val="22"/>
          <w:lang w:val="cs-CZ"/>
        </w:rPr>
        <w:t xml:space="preserve">příkazci </w:t>
      </w:r>
      <w:r w:rsidRPr="006C45FC">
        <w:rPr>
          <w:rFonts w:asciiTheme="minorHAnsi" w:hAnsiTheme="minorHAnsi" w:cstheme="minorHAnsi"/>
          <w:color w:val="000000"/>
          <w:sz w:val="22"/>
          <w:szCs w:val="22"/>
          <w:lang w:val="cs-CZ"/>
        </w:rPr>
        <w:t xml:space="preserve">bez zbytečného odkladu všechny okolnosti, které zjistil při plnění předmětu smlouvy a které mohou mít vliv na změnu pokynů </w:t>
      </w:r>
      <w:r w:rsidR="00176644">
        <w:rPr>
          <w:rFonts w:asciiTheme="minorHAnsi" w:hAnsiTheme="minorHAnsi" w:cstheme="minorHAnsi"/>
          <w:color w:val="000000"/>
          <w:sz w:val="22"/>
          <w:szCs w:val="22"/>
          <w:lang w:val="cs-CZ"/>
        </w:rPr>
        <w:t>příkazce</w:t>
      </w:r>
      <w:r w:rsidRPr="006C45FC">
        <w:rPr>
          <w:rFonts w:asciiTheme="minorHAnsi" w:hAnsiTheme="minorHAnsi" w:cstheme="minorHAnsi"/>
          <w:color w:val="000000"/>
          <w:sz w:val="22"/>
          <w:szCs w:val="22"/>
          <w:lang w:val="cs-CZ"/>
        </w:rPr>
        <w:t>.</w:t>
      </w:r>
    </w:p>
    <w:p w14:paraId="3C4ACD37" w14:textId="5B9C7C9C" w:rsidR="006C45FC" w:rsidRPr="006C45FC" w:rsidRDefault="006C45FC" w:rsidP="006C45FC">
      <w:pPr>
        <w:pStyle w:val="Zkladntext2"/>
        <w:numPr>
          <w:ilvl w:val="0"/>
          <w:numId w:val="41"/>
        </w:numPr>
        <w:tabs>
          <w:tab w:val="left" w:pos="360"/>
        </w:tabs>
        <w:spacing w:after="120"/>
        <w:ind w:left="357" w:hanging="357"/>
        <w:rPr>
          <w:rFonts w:asciiTheme="minorHAnsi" w:hAnsiTheme="minorHAnsi" w:cstheme="minorHAnsi"/>
          <w:color w:val="000000"/>
          <w:sz w:val="22"/>
          <w:szCs w:val="22"/>
          <w:lang w:val="cs-CZ"/>
        </w:rPr>
      </w:pPr>
      <w:r w:rsidRPr="006C45FC">
        <w:rPr>
          <w:rFonts w:asciiTheme="minorHAnsi" w:hAnsiTheme="minorHAnsi" w:cstheme="minorHAnsi"/>
          <w:color w:val="000000"/>
          <w:sz w:val="22"/>
          <w:szCs w:val="22"/>
          <w:lang w:val="cs-CZ"/>
        </w:rPr>
        <w:t xml:space="preserve">Věci potřebné pro výkon své činnosti mimo věcí, které se touto smlouvou zavázal obstarat a předat </w:t>
      </w:r>
      <w:r w:rsidR="00176644">
        <w:rPr>
          <w:rFonts w:asciiTheme="minorHAnsi" w:hAnsiTheme="minorHAnsi" w:cstheme="minorHAnsi"/>
          <w:color w:val="000000"/>
          <w:sz w:val="22"/>
          <w:szCs w:val="22"/>
          <w:lang w:val="cs-CZ"/>
        </w:rPr>
        <w:t>příkazci</w:t>
      </w:r>
      <w:r w:rsidRPr="006C45FC">
        <w:rPr>
          <w:rFonts w:asciiTheme="minorHAnsi" w:hAnsiTheme="minorHAnsi" w:cstheme="minorHAnsi"/>
          <w:color w:val="000000"/>
          <w:sz w:val="22"/>
          <w:szCs w:val="22"/>
          <w:lang w:val="cs-CZ"/>
        </w:rPr>
        <w:t xml:space="preserve">, je </w:t>
      </w:r>
      <w:r w:rsidR="00176644">
        <w:rPr>
          <w:rFonts w:asciiTheme="minorHAnsi" w:hAnsiTheme="minorHAnsi" w:cstheme="minorHAnsi"/>
          <w:color w:val="000000"/>
          <w:sz w:val="22"/>
          <w:szCs w:val="22"/>
          <w:lang w:val="cs-CZ"/>
        </w:rPr>
        <w:t xml:space="preserve">příkazník </w:t>
      </w:r>
      <w:r w:rsidRPr="006C45FC">
        <w:rPr>
          <w:rFonts w:asciiTheme="minorHAnsi" w:hAnsiTheme="minorHAnsi" w:cstheme="minorHAnsi"/>
          <w:color w:val="000000"/>
          <w:sz w:val="22"/>
          <w:szCs w:val="22"/>
          <w:lang w:val="cs-CZ"/>
        </w:rPr>
        <w:t>povinen si na své náklady pořídit.</w:t>
      </w:r>
    </w:p>
    <w:p w14:paraId="62DE82FB" w14:textId="6A4B46FD" w:rsidR="006C45FC" w:rsidRPr="006C45FC" w:rsidRDefault="006C45FC" w:rsidP="006C45FC">
      <w:pPr>
        <w:pStyle w:val="Zkladntext2"/>
        <w:numPr>
          <w:ilvl w:val="0"/>
          <w:numId w:val="41"/>
        </w:numPr>
        <w:tabs>
          <w:tab w:val="left" w:pos="360"/>
        </w:tabs>
        <w:spacing w:after="120"/>
        <w:ind w:left="357" w:hanging="357"/>
        <w:rPr>
          <w:rFonts w:asciiTheme="minorHAnsi" w:hAnsiTheme="minorHAnsi" w:cstheme="minorHAnsi"/>
          <w:color w:val="000000"/>
          <w:sz w:val="22"/>
          <w:szCs w:val="22"/>
          <w:lang w:val="cs-CZ"/>
        </w:rPr>
      </w:pPr>
      <w:r w:rsidRPr="006C45FC">
        <w:rPr>
          <w:rFonts w:asciiTheme="minorHAnsi" w:hAnsiTheme="minorHAnsi" w:cstheme="minorHAnsi"/>
          <w:color w:val="000000"/>
          <w:sz w:val="22"/>
          <w:szCs w:val="22"/>
          <w:lang w:val="cs-CZ"/>
        </w:rPr>
        <w:t xml:space="preserve">Pro případ, že se pro </w:t>
      </w:r>
      <w:r w:rsidR="00176644">
        <w:rPr>
          <w:rFonts w:asciiTheme="minorHAnsi" w:hAnsiTheme="minorHAnsi" w:cstheme="minorHAnsi"/>
          <w:color w:val="000000"/>
          <w:sz w:val="22"/>
          <w:szCs w:val="22"/>
          <w:lang w:val="cs-CZ"/>
        </w:rPr>
        <w:t xml:space="preserve">příkazníka </w:t>
      </w:r>
      <w:r w:rsidRPr="006C45FC">
        <w:rPr>
          <w:rFonts w:asciiTheme="minorHAnsi" w:hAnsiTheme="minorHAnsi" w:cstheme="minorHAnsi"/>
          <w:color w:val="000000"/>
          <w:sz w:val="22"/>
          <w:szCs w:val="22"/>
          <w:lang w:val="cs-CZ"/>
        </w:rPr>
        <w:t xml:space="preserve">stane nemožným vykonávat činnost podle této smlouvy, zavazuje se </w:t>
      </w:r>
      <w:r w:rsidR="00176644">
        <w:rPr>
          <w:rFonts w:asciiTheme="minorHAnsi" w:hAnsiTheme="minorHAnsi" w:cstheme="minorHAnsi"/>
          <w:color w:val="000000"/>
          <w:sz w:val="22"/>
          <w:szCs w:val="22"/>
          <w:lang w:val="cs-CZ"/>
        </w:rPr>
        <w:t xml:space="preserve">příkazník toto </w:t>
      </w:r>
      <w:r w:rsidRPr="006C45FC">
        <w:rPr>
          <w:rFonts w:asciiTheme="minorHAnsi" w:hAnsiTheme="minorHAnsi" w:cstheme="minorHAnsi"/>
          <w:color w:val="000000"/>
          <w:sz w:val="22"/>
          <w:szCs w:val="22"/>
          <w:lang w:val="cs-CZ"/>
        </w:rPr>
        <w:t xml:space="preserve">oznámit bez zbytečného odkladu </w:t>
      </w:r>
      <w:r w:rsidR="00176644">
        <w:rPr>
          <w:rFonts w:asciiTheme="minorHAnsi" w:hAnsiTheme="minorHAnsi" w:cstheme="minorHAnsi"/>
          <w:color w:val="000000"/>
          <w:sz w:val="22"/>
          <w:szCs w:val="22"/>
          <w:lang w:val="cs-CZ"/>
        </w:rPr>
        <w:t>příkazci</w:t>
      </w:r>
      <w:r w:rsidRPr="006C45FC">
        <w:rPr>
          <w:rFonts w:asciiTheme="minorHAnsi" w:hAnsiTheme="minorHAnsi" w:cstheme="minorHAnsi"/>
          <w:color w:val="000000"/>
          <w:sz w:val="22"/>
          <w:szCs w:val="22"/>
          <w:lang w:val="cs-CZ"/>
        </w:rPr>
        <w:t>.</w:t>
      </w:r>
    </w:p>
    <w:p w14:paraId="0A7DA01C" w14:textId="09CCD1CB" w:rsidR="006C45FC" w:rsidRPr="006C45FC" w:rsidRDefault="00176644" w:rsidP="006C45FC">
      <w:pPr>
        <w:pStyle w:val="Zkladntext2"/>
        <w:numPr>
          <w:ilvl w:val="0"/>
          <w:numId w:val="41"/>
        </w:numPr>
        <w:tabs>
          <w:tab w:val="left" w:pos="360"/>
        </w:tabs>
        <w:spacing w:after="120"/>
        <w:ind w:left="357" w:hanging="357"/>
        <w:rPr>
          <w:rFonts w:asciiTheme="minorHAnsi" w:hAnsiTheme="minorHAnsi" w:cstheme="minorHAnsi"/>
          <w:color w:val="000000"/>
          <w:sz w:val="22"/>
          <w:szCs w:val="22"/>
          <w:lang w:val="cs-CZ"/>
        </w:rPr>
      </w:pPr>
      <w:r>
        <w:rPr>
          <w:rFonts w:asciiTheme="minorHAnsi" w:hAnsiTheme="minorHAnsi" w:cstheme="minorHAnsi"/>
          <w:color w:val="000000"/>
          <w:sz w:val="22"/>
          <w:szCs w:val="22"/>
          <w:lang w:val="cs-CZ"/>
        </w:rPr>
        <w:t xml:space="preserve">Příkazník </w:t>
      </w:r>
      <w:r w:rsidR="006C45FC" w:rsidRPr="006C45FC">
        <w:rPr>
          <w:rFonts w:asciiTheme="minorHAnsi" w:hAnsiTheme="minorHAnsi" w:cstheme="minorHAnsi"/>
          <w:color w:val="000000"/>
          <w:sz w:val="22"/>
          <w:szCs w:val="22"/>
          <w:lang w:val="cs-CZ"/>
        </w:rPr>
        <w:t xml:space="preserve">je povinen pečlivě uschovat a opatrovat podklady, které </w:t>
      </w:r>
      <w:ins w:id="0" w:author="Muller Vojtech" w:date="2025-08-05T15:48:00Z" w16du:dateUtc="2025-08-05T13:48:00Z">
        <w:r w:rsidR="000E25D1">
          <w:rPr>
            <w:rFonts w:asciiTheme="minorHAnsi" w:hAnsiTheme="minorHAnsi" w:cstheme="minorHAnsi"/>
            <w:color w:val="000000"/>
            <w:sz w:val="22"/>
            <w:szCs w:val="22"/>
            <w:lang w:val="cs-CZ"/>
          </w:rPr>
          <w:t xml:space="preserve">obdrží </w:t>
        </w:r>
      </w:ins>
      <w:r w:rsidR="006C45FC" w:rsidRPr="006C45FC">
        <w:rPr>
          <w:rFonts w:asciiTheme="minorHAnsi" w:hAnsiTheme="minorHAnsi" w:cstheme="minorHAnsi"/>
          <w:color w:val="000000"/>
          <w:sz w:val="22"/>
          <w:szCs w:val="22"/>
          <w:lang w:val="cs-CZ"/>
        </w:rPr>
        <w:t>během trvání právního vztahu, založeného touto smlouvou</w:t>
      </w:r>
      <w:r>
        <w:rPr>
          <w:rFonts w:asciiTheme="minorHAnsi" w:hAnsiTheme="minorHAnsi" w:cstheme="minorHAnsi"/>
          <w:color w:val="000000"/>
          <w:sz w:val="22"/>
          <w:szCs w:val="22"/>
          <w:lang w:val="cs-CZ"/>
        </w:rPr>
        <w:t>. Po dokončení plnění této smlouvy je příkazník tyto podklady povinen příkazci vrátit</w:t>
      </w:r>
      <w:r w:rsidR="006C45FC" w:rsidRPr="006C45FC">
        <w:rPr>
          <w:rFonts w:asciiTheme="minorHAnsi" w:hAnsiTheme="minorHAnsi" w:cstheme="minorHAnsi"/>
          <w:color w:val="000000"/>
          <w:sz w:val="22"/>
          <w:szCs w:val="22"/>
          <w:lang w:val="cs-CZ"/>
        </w:rPr>
        <w:t>.</w:t>
      </w:r>
    </w:p>
    <w:p w14:paraId="773DD7E8" w14:textId="64A24334" w:rsidR="006C45FC" w:rsidRDefault="006C45FC" w:rsidP="006C45FC">
      <w:pPr>
        <w:pStyle w:val="Zkladntext2"/>
        <w:numPr>
          <w:ilvl w:val="0"/>
          <w:numId w:val="41"/>
        </w:numPr>
        <w:tabs>
          <w:tab w:val="left" w:pos="360"/>
        </w:tabs>
        <w:spacing w:after="120"/>
        <w:ind w:left="357" w:hanging="357"/>
        <w:rPr>
          <w:rFonts w:asciiTheme="minorHAnsi" w:hAnsiTheme="minorHAnsi" w:cstheme="minorHAnsi"/>
          <w:color w:val="000000"/>
          <w:sz w:val="22"/>
          <w:szCs w:val="22"/>
          <w:lang w:val="cs-CZ"/>
        </w:rPr>
      </w:pPr>
      <w:r w:rsidRPr="006C45FC">
        <w:rPr>
          <w:rFonts w:asciiTheme="minorHAnsi" w:hAnsiTheme="minorHAnsi" w:cstheme="minorHAnsi"/>
          <w:color w:val="000000"/>
          <w:sz w:val="22"/>
          <w:szCs w:val="22"/>
          <w:lang w:val="cs-CZ"/>
        </w:rPr>
        <w:t>V rámci realizační fáze stavby bude koordinátor provádět:</w:t>
      </w:r>
    </w:p>
    <w:p w14:paraId="22C2A13A" w14:textId="09A0CE19" w:rsidR="006C45FC" w:rsidRDefault="006C45FC" w:rsidP="006C45FC">
      <w:pPr>
        <w:pStyle w:val="Zkladntext2"/>
        <w:numPr>
          <w:ilvl w:val="1"/>
          <w:numId w:val="41"/>
        </w:numPr>
        <w:tabs>
          <w:tab w:val="left" w:pos="360"/>
        </w:tabs>
        <w:spacing w:after="120"/>
        <w:rPr>
          <w:rFonts w:asciiTheme="minorHAnsi" w:hAnsiTheme="minorHAnsi" w:cstheme="minorHAnsi"/>
          <w:color w:val="000000"/>
          <w:sz w:val="22"/>
          <w:szCs w:val="22"/>
          <w:lang w:val="cs-CZ"/>
        </w:rPr>
      </w:pPr>
      <w:r w:rsidRPr="006C45FC">
        <w:rPr>
          <w:rFonts w:asciiTheme="minorHAnsi" w:hAnsiTheme="minorHAnsi" w:cstheme="minorHAnsi"/>
          <w:color w:val="000000"/>
          <w:sz w:val="22"/>
          <w:szCs w:val="22"/>
          <w:lang w:val="cs-CZ"/>
        </w:rPr>
        <w:t xml:space="preserve">fyzickou kontrolu na staveništi v rozsahu přiměřeném velikosti </w:t>
      </w:r>
      <w:r w:rsidR="00D711A4">
        <w:rPr>
          <w:rFonts w:asciiTheme="minorHAnsi" w:hAnsiTheme="minorHAnsi" w:cstheme="minorHAnsi"/>
          <w:color w:val="000000"/>
          <w:sz w:val="22"/>
          <w:szCs w:val="22"/>
          <w:lang w:val="cs-CZ"/>
        </w:rPr>
        <w:t xml:space="preserve">a povaze stavebních prací, </w:t>
      </w:r>
      <w:r w:rsidR="00D711A4" w:rsidRPr="006C45FC">
        <w:rPr>
          <w:rFonts w:asciiTheme="minorHAnsi" w:hAnsiTheme="minorHAnsi" w:cstheme="minorHAnsi"/>
          <w:color w:val="000000"/>
          <w:sz w:val="22"/>
          <w:szCs w:val="22"/>
          <w:lang w:val="cs-CZ"/>
        </w:rPr>
        <w:t xml:space="preserve">neprodleně a prokazatelně </w:t>
      </w:r>
      <w:r w:rsidRPr="006C45FC">
        <w:rPr>
          <w:rFonts w:asciiTheme="minorHAnsi" w:hAnsiTheme="minorHAnsi" w:cstheme="minorHAnsi"/>
          <w:color w:val="000000"/>
          <w:sz w:val="22"/>
          <w:szCs w:val="22"/>
          <w:lang w:val="cs-CZ"/>
        </w:rPr>
        <w:t xml:space="preserve">informovat </w:t>
      </w:r>
      <w:r w:rsidR="00D711A4">
        <w:rPr>
          <w:rFonts w:asciiTheme="minorHAnsi" w:hAnsiTheme="minorHAnsi" w:cstheme="minorHAnsi"/>
          <w:color w:val="000000"/>
          <w:sz w:val="22"/>
          <w:szCs w:val="22"/>
          <w:lang w:val="cs-CZ"/>
        </w:rPr>
        <w:t xml:space="preserve">příkazce </w:t>
      </w:r>
      <w:r w:rsidRPr="006C45FC">
        <w:rPr>
          <w:rFonts w:asciiTheme="minorHAnsi" w:hAnsiTheme="minorHAnsi" w:cstheme="minorHAnsi"/>
          <w:color w:val="000000"/>
          <w:sz w:val="22"/>
          <w:szCs w:val="22"/>
          <w:lang w:val="cs-CZ"/>
        </w:rPr>
        <w:t>a zhotovitele stavby o nedostatcích v oblasti bezpečnosti a ochrany zdraví při práci</w:t>
      </w:r>
      <w:r>
        <w:rPr>
          <w:rFonts w:asciiTheme="minorHAnsi" w:hAnsiTheme="minorHAnsi" w:cstheme="minorHAnsi"/>
          <w:color w:val="000000"/>
          <w:sz w:val="22"/>
          <w:szCs w:val="22"/>
          <w:lang w:val="cs-CZ"/>
        </w:rPr>
        <w:t xml:space="preserve">, </w:t>
      </w:r>
    </w:p>
    <w:p w14:paraId="3F63C354" w14:textId="4CD19020" w:rsidR="006C45FC" w:rsidRPr="006C45FC" w:rsidRDefault="006C45FC" w:rsidP="006C45FC">
      <w:pPr>
        <w:pStyle w:val="Zkladntext2"/>
        <w:numPr>
          <w:ilvl w:val="1"/>
          <w:numId w:val="41"/>
        </w:numPr>
        <w:tabs>
          <w:tab w:val="left" w:pos="360"/>
        </w:tabs>
        <w:spacing w:after="120"/>
        <w:rPr>
          <w:rFonts w:asciiTheme="minorHAnsi" w:hAnsiTheme="minorHAnsi" w:cstheme="minorHAnsi"/>
          <w:color w:val="000000"/>
          <w:sz w:val="22"/>
          <w:szCs w:val="22"/>
          <w:lang w:val="cs-CZ"/>
        </w:rPr>
      </w:pPr>
      <w:r w:rsidRPr="006C45FC">
        <w:rPr>
          <w:rFonts w:asciiTheme="minorHAnsi" w:hAnsiTheme="minorHAnsi" w:cstheme="minorHAnsi"/>
          <w:color w:val="000000"/>
          <w:sz w:val="22"/>
          <w:szCs w:val="22"/>
          <w:lang w:val="cs-CZ"/>
        </w:rPr>
        <w:t>plnit další povinnosti vyplývající ze zákona 309/2006</w:t>
      </w:r>
      <w:r w:rsidR="00D711A4">
        <w:rPr>
          <w:rFonts w:asciiTheme="minorHAnsi" w:hAnsiTheme="minorHAnsi" w:cstheme="minorHAnsi"/>
          <w:color w:val="000000"/>
          <w:sz w:val="22"/>
          <w:szCs w:val="22"/>
          <w:lang w:val="cs-CZ"/>
        </w:rPr>
        <w:t xml:space="preserve"> </w:t>
      </w:r>
      <w:r w:rsidRPr="006C45FC">
        <w:rPr>
          <w:rFonts w:asciiTheme="minorHAnsi" w:hAnsiTheme="minorHAnsi" w:cstheme="minorHAnsi"/>
          <w:color w:val="000000"/>
          <w:sz w:val="22"/>
          <w:szCs w:val="22"/>
          <w:lang w:val="cs-CZ"/>
        </w:rPr>
        <w:t>Sb. a nařízení vlády 591/2006</w:t>
      </w:r>
      <w:r w:rsidR="00D711A4">
        <w:rPr>
          <w:rFonts w:asciiTheme="minorHAnsi" w:hAnsiTheme="minorHAnsi" w:cstheme="minorHAnsi"/>
          <w:color w:val="000000"/>
          <w:sz w:val="22"/>
          <w:szCs w:val="22"/>
          <w:lang w:val="cs-CZ"/>
        </w:rPr>
        <w:t xml:space="preserve"> </w:t>
      </w:r>
      <w:r w:rsidRPr="006C45FC">
        <w:rPr>
          <w:rFonts w:asciiTheme="minorHAnsi" w:hAnsiTheme="minorHAnsi" w:cstheme="minorHAnsi"/>
          <w:color w:val="000000"/>
          <w:sz w:val="22"/>
          <w:szCs w:val="22"/>
          <w:lang w:val="cs-CZ"/>
        </w:rPr>
        <w:t>Sb.</w:t>
      </w:r>
    </w:p>
    <w:p w14:paraId="105F3FA9" w14:textId="6045B6C0" w:rsidR="006C45FC" w:rsidRPr="006C45FC" w:rsidRDefault="006C45FC" w:rsidP="006C45FC">
      <w:pPr>
        <w:pStyle w:val="Zkladntext2"/>
        <w:numPr>
          <w:ilvl w:val="0"/>
          <w:numId w:val="41"/>
        </w:numPr>
        <w:tabs>
          <w:tab w:val="left" w:pos="360"/>
        </w:tabs>
        <w:spacing w:after="120"/>
        <w:ind w:left="357" w:hanging="357"/>
        <w:rPr>
          <w:rFonts w:asciiTheme="minorHAnsi" w:hAnsiTheme="minorHAnsi" w:cstheme="minorHAnsi"/>
          <w:color w:val="000000"/>
          <w:sz w:val="22"/>
          <w:szCs w:val="22"/>
          <w:lang w:val="cs-CZ"/>
        </w:rPr>
      </w:pPr>
      <w:r w:rsidRPr="006C45FC">
        <w:rPr>
          <w:rFonts w:asciiTheme="minorHAnsi" w:hAnsiTheme="minorHAnsi" w:cstheme="minorHAnsi"/>
          <w:color w:val="000000"/>
          <w:sz w:val="22"/>
          <w:szCs w:val="22"/>
          <w:lang w:val="cs-CZ"/>
        </w:rPr>
        <w:lastRenderedPageBreak/>
        <w:t>Výstupem práce koordinátora je souhrn dokumentů, které představují informační systém koordinátora BOZP. Jedná se zejména o tyto dokumenty:</w:t>
      </w:r>
    </w:p>
    <w:p w14:paraId="7D6B4C59" w14:textId="5A3768A8" w:rsidR="006C45FC" w:rsidRDefault="00D711A4" w:rsidP="00D711A4">
      <w:pPr>
        <w:pStyle w:val="Zkladntext2"/>
        <w:numPr>
          <w:ilvl w:val="1"/>
          <w:numId w:val="41"/>
        </w:numPr>
        <w:tabs>
          <w:tab w:val="left" w:pos="360"/>
        </w:tabs>
        <w:spacing w:after="120"/>
        <w:rPr>
          <w:rFonts w:asciiTheme="minorHAnsi" w:hAnsiTheme="minorHAnsi" w:cstheme="minorHAnsi"/>
          <w:color w:val="000000"/>
          <w:sz w:val="22"/>
          <w:szCs w:val="22"/>
          <w:lang w:val="cs-CZ"/>
        </w:rPr>
      </w:pPr>
      <w:r>
        <w:rPr>
          <w:rFonts w:asciiTheme="minorHAnsi" w:hAnsiTheme="minorHAnsi" w:cstheme="minorHAnsi"/>
          <w:color w:val="000000"/>
          <w:sz w:val="22"/>
          <w:szCs w:val="22"/>
          <w:lang w:val="cs-CZ"/>
        </w:rPr>
        <w:t>p</w:t>
      </w:r>
      <w:r w:rsidR="006C45FC" w:rsidRPr="006C45FC">
        <w:rPr>
          <w:rFonts w:asciiTheme="minorHAnsi" w:hAnsiTheme="minorHAnsi" w:cstheme="minorHAnsi"/>
          <w:color w:val="000000"/>
          <w:sz w:val="22"/>
          <w:szCs w:val="22"/>
          <w:lang w:val="cs-CZ"/>
        </w:rPr>
        <w:t>lán BOZP na staveništi</w:t>
      </w:r>
      <w:r>
        <w:rPr>
          <w:rFonts w:asciiTheme="minorHAnsi" w:hAnsiTheme="minorHAnsi" w:cstheme="minorHAnsi"/>
          <w:color w:val="000000"/>
          <w:sz w:val="22"/>
          <w:szCs w:val="22"/>
          <w:lang w:val="cs-CZ"/>
        </w:rPr>
        <w:t>,</w:t>
      </w:r>
    </w:p>
    <w:p w14:paraId="198C43EB" w14:textId="1AB6E07B" w:rsidR="006C45FC" w:rsidRDefault="006C45FC" w:rsidP="00D711A4">
      <w:pPr>
        <w:pStyle w:val="Zkladntext2"/>
        <w:numPr>
          <w:ilvl w:val="1"/>
          <w:numId w:val="41"/>
        </w:numPr>
        <w:tabs>
          <w:tab w:val="left" w:pos="360"/>
        </w:tabs>
        <w:spacing w:after="120"/>
        <w:rPr>
          <w:rFonts w:asciiTheme="minorHAnsi" w:hAnsiTheme="minorHAnsi" w:cstheme="minorHAnsi"/>
          <w:color w:val="000000"/>
          <w:sz w:val="22"/>
          <w:szCs w:val="22"/>
          <w:lang w:val="cs-CZ"/>
        </w:rPr>
      </w:pPr>
      <w:r w:rsidRPr="006C45FC">
        <w:rPr>
          <w:rFonts w:asciiTheme="minorHAnsi" w:hAnsiTheme="minorHAnsi" w:cstheme="minorHAnsi"/>
          <w:color w:val="000000"/>
          <w:sz w:val="22"/>
          <w:szCs w:val="22"/>
          <w:lang w:val="cs-CZ"/>
        </w:rPr>
        <w:t>informace o rizicích pro zhotovitele</w:t>
      </w:r>
      <w:r w:rsidR="00D711A4">
        <w:rPr>
          <w:rFonts w:asciiTheme="minorHAnsi" w:hAnsiTheme="minorHAnsi" w:cstheme="minorHAnsi"/>
          <w:color w:val="000000"/>
          <w:sz w:val="22"/>
          <w:szCs w:val="22"/>
          <w:lang w:val="cs-CZ"/>
        </w:rPr>
        <w:t>,</w:t>
      </w:r>
    </w:p>
    <w:p w14:paraId="32FD3762" w14:textId="3A11DC26" w:rsidR="006C45FC" w:rsidRDefault="006C45FC" w:rsidP="00D711A4">
      <w:pPr>
        <w:pStyle w:val="Zkladntext2"/>
        <w:numPr>
          <w:ilvl w:val="1"/>
          <w:numId w:val="41"/>
        </w:numPr>
        <w:tabs>
          <w:tab w:val="left" w:pos="360"/>
        </w:tabs>
        <w:spacing w:after="120"/>
        <w:rPr>
          <w:rFonts w:asciiTheme="minorHAnsi" w:hAnsiTheme="minorHAnsi" w:cstheme="minorHAnsi"/>
          <w:color w:val="000000"/>
          <w:sz w:val="22"/>
          <w:szCs w:val="22"/>
          <w:lang w:val="cs-CZ"/>
        </w:rPr>
      </w:pPr>
      <w:r w:rsidRPr="006C45FC">
        <w:rPr>
          <w:rFonts w:asciiTheme="minorHAnsi" w:hAnsiTheme="minorHAnsi" w:cstheme="minorHAnsi"/>
          <w:color w:val="000000"/>
          <w:sz w:val="22"/>
          <w:szCs w:val="22"/>
          <w:lang w:val="cs-CZ"/>
        </w:rPr>
        <w:t>kontrolní činnost (zápisy do stavebního deníku nebo deníku BOZP)</w:t>
      </w:r>
      <w:r w:rsidR="00D711A4">
        <w:rPr>
          <w:rFonts w:asciiTheme="minorHAnsi" w:hAnsiTheme="minorHAnsi" w:cstheme="minorHAnsi"/>
          <w:color w:val="000000"/>
          <w:sz w:val="22"/>
          <w:szCs w:val="22"/>
          <w:lang w:val="cs-CZ"/>
        </w:rPr>
        <w:t>.</w:t>
      </w:r>
    </w:p>
    <w:p w14:paraId="4A124147" w14:textId="58B33AF5" w:rsidR="006C45FC" w:rsidRDefault="006C45FC" w:rsidP="006C45FC">
      <w:pPr>
        <w:pStyle w:val="Zkladntext2"/>
        <w:numPr>
          <w:ilvl w:val="0"/>
          <w:numId w:val="41"/>
        </w:numPr>
        <w:tabs>
          <w:tab w:val="left" w:pos="360"/>
        </w:tabs>
        <w:spacing w:after="120"/>
        <w:ind w:left="357" w:hanging="357"/>
        <w:rPr>
          <w:rFonts w:asciiTheme="minorHAnsi" w:hAnsiTheme="minorHAnsi" w:cstheme="minorHAnsi"/>
          <w:color w:val="000000"/>
          <w:sz w:val="22"/>
          <w:szCs w:val="22"/>
          <w:lang w:val="cs-CZ"/>
        </w:rPr>
      </w:pPr>
      <w:r w:rsidRPr="006C45FC">
        <w:rPr>
          <w:rFonts w:asciiTheme="minorHAnsi" w:hAnsiTheme="minorHAnsi" w:cstheme="minorHAnsi"/>
          <w:color w:val="000000"/>
          <w:sz w:val="22"/>
          <w:szCs w:val="22"/>
          <w:lang w:val="cs-CZ"/>
        </w:rPr>
        <w:t xml:space="preserve">Ve stavebním deníku budou koordinátorem zaznamenávána veškerá zjištění, výsledky kontrol, upozornění </w:t>
      </w:r>
      <w:r w:rsidR="00D711A4">
        <w:rPr>
          <w:rFonts w:asciiTheme="minorHAnsi" w:hAnsiTheme="minorHAnsi" w:cstheme="minorHAnsi"/>
          <w:color w:val="000000"/>
          <w:sz w:val="22"/>
          <w:szCs w:val="22"/>
          <w:lang w:val="cs-CZ"/>
        </w:rPr>
        <w:t>příkazce</w:t>
      </w:r>
      <w:r w:rsidRPr="006C45FC">
        <w:rPr>
          <w:rFonts w:asciiTheme="minorHAnsi" w:hAnsiTheme="minorHAnsi" w:cstheme="minorHAnsi"/>
          <w:color w:val="000000"/>
          <w:sz w:val="22"/>
          <w:szCs w:val="22"/>
          <w:lang w:val="cs-CZ"/>
        </w:rPr>
        <w:t xml:space="preserve">, požadavky, pokyny jakož i veškerá další sdělení související s plněním závazků koordinátora vyplývajících z této smlouvy a určená </w:t>
      </w:r>
      <w:r w:rsidR="00D711A4">
        <w:rPr>
          <w:rFonts w:asciiTheme="minorHAnsi" w:hAnsiTheme="minorHAnsi" w:cstheme="minorHAnsi"/>
          <w:color w:val="000000"/>
          <w:sz w:val="22"/>
          <w:szCs w:val="22"/>
          <w:lang w:val="cs-CZ"/>
        </w:rPr>
        <w:t>příkazci</w:t>
      </w:r>
      <w:r w:rsidRPr="006C45FC">
        <w:rPr>
          <w:rFonts w:asciiTheme="minorHAnsi" w:hAnsiTheme="minorHAnsi" w:cstheme="minorHAnsi"/>
          <w:color w:val="000000"/>
          <w:sz w:val="22"/>
          <w:szCs w:val="22"/>
          <w:lang w:val="cs-CZ"/>
        </w:rPr>
        <w:t>. Zápis do deníku provedený koordinátorem bude sloužit mimo jiné k</w:t>
      </w:r>
      <w:r w:rsidR="00D711A4">
        <w:rPr>
          <w:rFonts w:asciiTheme="minorHAnsi" w:hAnsiTheme="minorHAnsi" w:cstheme="minorHAnsi"/>
          <w:color w:val="000000"/>
          <w:sz w:val="22"/>
          <w:szCs w:val="22"/>
          <w:lang w:val="cs-CZ"/>
        </w:rPr>
        <w:t xml:space="preserve"> prokázání </w:t>
      </w:r>
      <w:r w:rsidRPr="006C45FC">
        <w:rPr>
          <w:rFonts w:asciiTheme="minorHAnsi" w:hAnsiTheme="minorHAnsi" w:cstheme="minorHAnsi"/>
          <w:color w:val="000000"/>
          <w:sz w:val="22"/>
          <w:szCs w:val="22"/>
          <w:lang w:val="cs-CZ"/>
        </w:rPr>
        <w:t xml:space="preserve">toho, že koordinátor </w:t>
      </w:r>
      <w:r w:rsidR="00D711A4" w:rsidRPr="006C45FC">
        <w:rPr>
          <w:rFonts w:asciiTheme="minorHAnsi" w:hAnsiTheme="minorHAnsi" w:cstheme="minorHAnsi"/>
          <w:color w:val="000000"/>
          <w:sz w:val="22"/>
          <w:szCs w:val="22"/>
          <w:lang w:val="cs-CZ"/>
        </w:rPr>
        <w:t xml:space="preserve">řádně splnil </w:t>
      </w:r>
      <w:r w:rsidRPr="006C45FC">
        <w:rPr>
          <w:rFonts w:asciiTheme="minorHAnsi" w:hAnsiTheme="minorHAnsi" w:cstheme="minorHAnsi"/>
          <w:color w:val="000000"/>
          <w:sz w:val="22"/>
          <w:szCs w:val="22"/>
          <w:lang w:val="cs-CZ"/>
        </w:rPr>
        <w:t xml:space="preserve">určitou povinnost vyplývající z této smlouvy. Deník bude trvale uložen na stavbě. V případě přerušení stavebních prací ze strany </w:t>
      </w:r>
      <w:r w:rsidR="00D711A4">
        <w:rPr>
          <w:rFonts w:asciiTheme="minorHAnsi" w:hAnsiTheme="minorHAnsi" w:cstheme="minorHAnsi"/>
          <w:color w:val="000000"/>
          <w:sz w:val="22"/>
          <w:szCs w:val="22"/>
          <w:lang w:val="cs-CZ"/>
        </w:rPr>
        <w:t xml:space="preserve">příkazce </w:t>
      </w:r>
      <w:r w:rsidRPr="006C45FC">
        <w:rPr>
          <w:rFonts w:asciiTheme="minorHAnsi" w:hAnsiTheme="minorHAnsi" w:cstheme="minorHAnsi"/>
          <w:color w:val="000000"/>
          <w:sz w:val="22"/>
          <w:szCs w:val="22"/>
          <w:lang w:val="cs-CZ"/>
        </w:rPr>
        <w:t>nebo zhotovitele stavebních prací nebo příslušných orgánů, bude výkon činnosti koordinátora BOZP přerušen</w:t>
      </w:r>
      <w:r w:rsidR="00D711A4">
        <w:rPr>
          <w:rFonts w:asciiTheme="minorHAnsi" w:hAnsiTheme="minorHAnsi" w:cstheme="minorHAnsi"/>
          <w:color w:val="000000"/>
          <w:sz w:val="22"/>
          <w:szCs w:val="22"/>
          <w:lang w:val="cs-CZ"/>
        </w:rPr>
        <w:t>, a to</w:t>
      </w:r>
      <w:r w:rsidRPr="006C45FC">
        <w:rPr>
          <w:rFonts w:asciiTheme="minorHAnsi" w:hAnsiTheme="minorHAnsi" w:cstheme="minorHAnsi"/>
          <w:color w:val="000000"/>
          <w:sz w:val="22"/>
          <w:szCs w:val="22"/>
          <w:lang w:val="cs-CZ"/>
        </w:rPr>
        <w:t xml:space="preserve"> na základě písemného oznámení </w:t>
      </w:r>
      <w:r w:rsidR="00D711A4">
        <w:rPr>
          <w:rFonts w:asciiTheme="minorHAnsi" w:hAnsiTheme="minorHAnsi" w:cstheme="minorHAnsi"/>
          <w:color w:val="000000"/>
          <w:sz w:val="22"/>
          <w:szCs w:val="22"/>
          <w:lang w:val="cs-CZ"/>
        </w:rPr>
        <w:t xml:space="preserve">příkazce. Při opětovném </w:t>
      </w:r>
      <w:r w:rsidRPr="006C45FC">
        <w:rPr>
          <w:rFonts w:asciiTheme="minorHAnsi" w:hAnsiTheme="minorHAnsi" w:cstheme="minorHAnsi"/>
          <w:color w:val="000000"/>
          <w:sz w:val="22"/>
          <w:szCs w:val="22"/>
          <w:lang w:val="cs-CZ"/>
        </w:rPr>
        <w:t xml:space="preserve">zahájení stavebních prací bude činnost koordinátora BOZP obnovena opět na základě písemné výzvy </w:t>
      </w:r>
      <w:r w:rsidR="00D711A4">
        <w:rPr>
          <w:rFonts w:asciiTheme="minorHAnsi" w:hAnsiTheme="minorHAnsi" w:cstheme="minorHAnsi"/>
          <w:color w:val="000000"/>
          <w:sz w:val="22"/>
          <w:szCs w:val="22"/>
          <w:lang w:val="cs-CZ"/>
        </w:rPr>
        <w:t xml:space="preserve">příkazce, a to ve lhůtě </w:t>
      </w:r>
      <w:r w:rsidRPr="006C45FC">
        <w:rPr>
          <w:rFonts w:asciiTheme="minorHAnsi" w:hAnsiTheme="minorHAnsi" w:cstheme="minorHAnsi"/>
          <w:color w:val="000000"/>
          <w:sz w:val="22"/>
          <w:szCs w:val="22"/>
          <w:lang w:val="cs-CZ"/>
        </w:rPr>
        <w:t xml:space="preserve">nejpozději do </w:t>
      </w:r>
      <w:r w:rsidR="00D711A4">
        <w:rPr>
          <w:rFonts w:asciiTheme="minorHAnsi" w:hAnsiTheme="minorHAnsi" w:cstheme="minorHAnsi"/>
          <w:color w:val="000000"/>
          <w:sz w:val="22"/>
          <w:szCs w:val="22"/>
          <w:lang w:val="cs-CZ"/>
        </w:rPr>
        <w:t xml:space="preserve">5 </w:t>
      </w:r>
      <w:r w:rsidRPr="006C45FC">
        <w:rPr>
          <w:rFonts w:asciiTheme="minorHAnsi" w:hAnsiTheme="minorHAnsi" w:cstheme="minorHAnsi"/>
          <w:color w:val="000000"/>
          <w:sz w:val="22"/>
          <w:szCs w:val="22"/>
          <w:lang w:val="cs-CZ"/>
        </w:rPr>
        <w:t xml:space="preserve">pracovních dnů od </w:t>
      </w:r>
      <w:r w:rsidR="00D711A4">
        <w:rPr>
          <w:rFonts w:asciiTheme="minorHAnsi" w:hAnsiTheme="minorHAnsi" w:cstheme="minorHAnsi"/>
          <w:color w:val="000000"/>
          <w:sz w:val="22"/>
          <w:szCs w:val="22"/>
          <w:lang w:val="cs-CZ"/>
        </w:rPr>
        <w:t xml:space="preserve">doručení </w:t>
      </w:r>
      <w:r w:rsidRPr="006C45FC">
        <w:rPr>
          <w:rFonts w:asciiTheme="minorHAnsi" w:hAnsiTheme="minorHAnsi" w:cstheme="minorHAnsi"/>
          <w:color w:val="000000"/>
          <w:sz w:val="22"/>
          <w:szCs w:val="22"/>
          <w:lang w:val="cs-CZ"/>
        </w:rPr>
        <w:t>této výzvy koordinátor</w:t>
      </w:r>
      <w:r w:rsidR="00D711A4">
        <w:rPr>
          <w:rFonts w:asciiTheme="minorHAnsi" w:hAnsiTheme="minorHAnsi" w:cstheme="minorHAnsi"/>
          <w:color w:val="000000"/>
          <w:sz w:val="22"/>
          <w:szCs w:val="22"/>
          <w:lang w:val="cs-CZ"/>
        </w:rPr>
        <w:t>ovi</w:t>
      </w:r>
      <w:r w:rsidRPr="006C45FC">
        <w:rPr>
          <w:rFonts w:asciiTheme="minorHAnsi" w:hAnsiTheme="minorHAnsi" w:cstheme="minorHAnsi"/>
          <w:color w:val="000000"/>
          <w:sz w:val="22"/>
          <w:szCs w:val="22"/>
          <w:lang w:val="cs-CZ"/>
        </w:rPr>
        <w:t>.</w:t>
      </w:r>
    </w:p>
    <w:p w14:paraId="0DDFA3DA" w14:textId="6F513C23" w:rsidR="006C45FC" w:rsidRDefault="006C45FC" w:rsidP="006C45FC">
      <w:pPr>
        <w:pStyle w:val="Zkladntext2"/>
        <w:numPr>
          <w:ilvl w:val="0"/>
          <w:numId w:val="41"/>
        </w:numPr>
        <w:tabs>
          <w:tab w:val="left" w:pos="360"/>
        </w:tabs>
        <w:spacing w:after="120"/>
        <w:ind w:left="357" w:hanging="357"/>
        <w:rPr>
          <w:rFonts w:asciiTheme="minorHAnsi" w:hAnsiTheme="minorHAnsi" w:cstheme="minorHAnsi"/>
          <w:color w:val="000000"/>
          <w:sz w:val="22"/>
          <w:szCs w:val="22"/>
          <w:lang w:val="cs-CZ"/>
        </w:rPr>
      </w:pPr>
      <w:r w:rsidRPr="006C45FC">
        <w:rPr>
          <w:rFonts w:asciiTheme="minorHAnsi" w:hAnsiTheme="minorHAnsi" w:cstheme="minorHAnsi"/>
          <w:color w:val="000000"/>
          <w:sz w:val="22"/>
          <w:szCs w:val="22"/>
          <w:lang w:val="cs-CZ"/>
        </w:rPr>
        <w:t xml:space="preserve">V rámci realizační fáze bude koordinátor BOZP provádět fyzickou kontrolu na staveništi v rozsahu přiměřeném </w:t>
      </w:r>
      <w:r w:rsidR="00D711A4">
        <w:rPr>
          <w:rFonts w:asciiTheme="minorHAnsi" w:hAnsiTheme="minorHAnsi" w:cstheme="minorHAnsi"/>
          <w:color w:val="000000"/>
          <w:sz w:val="22"/>
          <w:szCs w:val="22"/>
          <w:lang w:val="cs-CZ"/>
        </w:rPr>
        <w:t>objemu stavebních prací</w:t>
      </w:r>
      <w:r w:rsidRPr="006C45FC">
        <w:rPr>
          <w:rFonts w:asciiTheme="minorHAnsi" w:hAnsiTheme="minorHAnsi" w:cstheme="minorHAnsi"/>
          <w:color w:val="000000"/>
          <w:sz w:val="22"/>
          <w:szCs w:val="22"/>
          <w:lang w:val="cs-CZ"/>
        </w:rPr>
        <w:t>, postupu prací a jejich složitosti, charakteru a účasti subdodavatelů na pracích na staveništi.</w:t>
      </w:r>
    </w:p>
    <w:p w14:paraId="21C761FA" w14:textId="78850ED9" w:rsidR="00EE2D05" w:rsidRDefault="00EE2D05" w:rsidP="006C45FC">
      <w:pPr>
        <w:pStyle w:val="Zkladntext2"/>
        <w:numPr>
          <w:ilvl w:val="0"/>
          <w:numId w:val="41"/>
        </w:numPr>
        <w:tabs>
          <w:tab w:val="left" w:pos="360"/>
        </w:tabs>
        <w:spacing w:after="120"/>
        <w:ind w:left="357" w:hanging="357"/>
        <w:rPr>
          <w:rFonts w:asciiTheme="minorHAnsi" w:hAnsiTheme="minorHAnsi" w:cstheme="minorHAnsi"/>
          <w:color w:val="000000"/>
          <w:sz w:val="22"/>
          <w:szCs w:val="22"/>
          <w:lang w:val="cs-CZ"/>
        </w:rPr>
      </w:pPr>
      <w:r>
        <w:rPr>
          <w:rFonts w:asciiTheme="minorHAnsi" w:hAnsiTheme="minorHAnsi" w:cstheme="minorHAnsi"/>
          <w:color w:val="000000"/>
          <w:sz w:val="22"/>
          <w:szCs w:val="22"/>
          <w:lang w:val="cs-CZ"/>
        </w:rPr>
        <w:t>P</w:t>
      </w:r>
      <w:r w:rsidRPr="00EE2D05">
        <w:rPr>
          <w:rFonts w:asciiTheme="minorHAnsi" w:hAnsiTheme="minorHAnsi" w:cstheme="minorHAnsi"/>
          <w:color w:val="000000"/>
          <w:sz w:val="22"/>
          <w:szCs w:val="22"/>
          <w:lang w:val="cs-CZ"/>
        </w:rPr>
        <w:t xml:space="preserve">říkazník se účastní na stavbě všech kontrolních dnů, přičemž za každý případ neomluvené neúčasti příkazníka na jednání je sjednána smluvní pokuta ve výši </w:t>
      </w:r>
      <w:proofErr w:type="gramStart"/>
      <w:r>
        <w:rPr>
          <w:rFonts w:asciiTheme="minorHAnsi" w:hAnsiTheme="minorHAnsi" w:cstheme="minorHAnsi"/>
          <w:color w:val="000000"/>
          <w:sz w:val="22"/>
          <w:szCs w:val="22"/>
          <w:lang w:val="cs-CZ"/>
        </w:rPr>
        <w:t>3</w:t>
      </w:r>
      <w:r w:rsidRPr="00EE2D05">
        <w:rPr>
          <w:rFonts w:asciiTheme="minorHAnsi" w:hAnsiTheme="minorHAnsi" w:cstheme="minorHAnsi"/>
          <w:color w:val="000000"/>
          <w:sz w:val="22"/>
          <w:szCs w:val="22"/>
          <w:lang w:val="cs-CZ"/>
        </w:rPr>
        <w:t>.000,-</w:t>
      </w:r>
      <w:proofErr w:type="gramEnd"/>
      <w:r w:rsidRPr="00EE2D05">
        <w:rPr>
          <w:rFonts w:asciiTheme="minorHAnsi" w:hAnsiTheme="minorHAnsi" w:cstheme="minorHAnsi"/>
          <w:color w:val="000000"/>
          <w:sz w:val="22"/>
          <w:szCs w:val="22"/>
          <w:lang w:val="cs-CZ"/>
        </w:rPr>
        <w:t xml:space="preserve"> Kč. Termín, místo a četnost kontrolních dnů budou dohodnuty s příkazcem a zhotovitelem stavby.</w:t>
      </w:r>
    </w:p>
    <w:p w14:paraId="785487D7" w14:textId="1672BEB7" w:rsidR="000E25D1" w:rsidRDefault="000E25D1" w:rsidP="006C45FC">
      <w:pPr>
        <w:pStyle w:val="Zkladntext2"/>
        <w:numPr>
          <w:ilvl w:val="0"/>
          <w:numId w:val="41"/>
        </w:numPr>
        <w:tabs>
          <w:tab w:val="left" w:pos="360"/>
        </w:tabs>
        <w:spacing w:after="120"/>
        <w:ind w:left="357" w:hanging="357"/>
        <w:rPr>
          <w:rFonts w:asciiTheme="minorHAnsi" w:hAnsiTheme="minorHAnsi" w:cstheme="minorHAnsi"/>
          <w:color w:val="000000"/>
          <w:sz w:val="22"/>
          <w:szCs w:val="22"/>
          <w:lang w:val="cs-CZ"/>
        </w:rPr>
      </w:pPr>
      <w:r w:rsidRPr="000E25D1">
        <w:rPr>
          <w:rFonts w:asciiTheme="minorHAnsi" w:hAnsiTheme="minorHAnsi" w:cstheme="minorHAnsi"/>
          <w:color w:val="000000"/>
          <w:sz w:val="22"/>
          <w:szCs w:val="22"/>
          <w:lang w:val="cs-CZ"/>
        </w:rPr>
        <w:t>Komunikace smluvních stran bude probíhat písemnou formou v prostředí CDE (</w:t>
      </w:r>
      <w:proofErr w:type="spellStart"/>
      <w:r w:rsidRPr="000E25D1">
        <w:rPr>
          <w:rFonts w:asciiTheme="minorHAnsi" w:hAnsiTheme="minorHAnsi" w:cstheme="minorHAnsi"/>
          <w:color w:val="000000"/>
          <w:sz w:val="22"/>
          <w:szCs w:val="22"/>
          <w:lang w:val="cs-CZ"/>
        </w:rPr>
        <w:t>Trimble</w:t>
      </w:r>
      <w:proofErr w:type="spellEnd"/>
      <w:r w:rsidRPr="000E25D1">
        <w:rPr>
          <w:rFonts w:asciiTheme="minorHAnsi" w:hAnsiTheme="minorHAnsi" w:cstheme="minorHAnsi"/>
          <w:color w:val="000000"/>
          <w:sz w:val="22"/>
          <w:szCs w:val="22"/>
          <w:lang w:val="cs-CZ"/>
        </w:rPr>
        <w:t xml:space="preserve"> </w:t>
      </w:r>
      <w:proofErr w:type="spellStart"/>
      <w:r w:rsidRPr="000E25D1">
        <w:rPr>
          <w:rFonts w:asciiTheme="minorHAnsi" w:hAnsiTheme="minorHAnsi" w:cstheme="minorHAnsi"/>
          <w:color w:val="000000"/>
          <w:sz w:val="22"/>
          <w:szCs w:val="22"/>
          <w:lang w:val="cs-CZ"/>
        </w:rPr>
        <w:t>Connect</w:t>
      </w:r>
      <w:proofErr w:type="spellEnd"/>
      <w:r w:rsidRPr="000E25D1">
        <w:rPr>
          <w:rFonts w:asciiTheme="minorHAnsi" w:hAnsiTheme="minorHAnsi" w:cstheme="minorHAnsi"/>
          <w:color w:val="000000"/>
          <w:sz w:val="22"/>
          <w:szCs w:val="22"/>
          <w:lang w:val="cs-CZ"/>
        </w:rPr>
        <w:t xml:space="preserve">) ve smyslu přílohy č. 2 smlouvy. Příkazce pro tuto stavbu zařídí prostředí CDE, do kterého budou mít účastníci výstavby zřízen přístup na náklady Příkazce. Příkazník je povinen pro realizaci </w:t>
      </w:r>
      <w:r>
        <w:rPr>
          <w:rFonts w:asciiTheme="minorHAnsi" w:hAnsiTheme="minorHAnsi" w:cstheme="minorHAnsi"/>
          <w:color w:val="000000"/>
          <w:sz w:val="22"/>
          <w:szCs w:val="22"/>
          <w:lang w:val="cs-CZ"/>
        </w:rPr>
        <w:t>činností</w:t>
      </w:r>
      <w:r w:rsidRPr="000E25D1">
        <w:rPr>
          <w:rFonts w:asciiTheme="minorHAnsi" w:hAnsiTheme="minorHAnsi" w:cstheme="minorHAnsi"/>
          <w:color w:val="000000"/>
          <w:sz w:val="22"/>
          <w:szCs w:val="22"/>
          <w:lang w:val="cs-CZ"/>
        </w:rPr>
        <w:t xml:space="preserve"> dle této smlouvy toto prostředí využívat. Komunikace mimo prostředí CDE nenahrazuje komunikaci v rámci prostředí CDE.</w:t>
      </w:r>
      <w:r>
        <w:rPr>
          <w:rFonts w:asciiTheme="minorHAnsi" w:hAnsiTheme="minorHAnsi" w:cstheme="minorHAnsi"/>
          <w:color w:val="000000"/>
          <w:sz w:val="22"/>
          <w:szCs w:val="22"/>
          <w:lang w:val="cs-CZ"/>
        </w:rPr>
        <w:t xml:space="preserve"> </w:t>
      </w:r>
      <w:r w:rsidRPr="000E25D1">
        <w:rPr>
          <w:rFonts w:asciiTheme="minorHAnsi" w:hAnsiTheme="minorHAnsi" w:cstheme="minorHAnsi"/>
          <w:color w:val="000000"/>
          <w:sz w:val="22"/>
          <w:szCs w:val="22"/>
          <w:lang w:val="cs-CZ"/>
        </w:rPr>
        <w:tab/>
        <w:t xml:space="preserve">V případě, že koordinátor povede na stavbě fyzický deník BOZP, musí jej pravidelně skenovat a </w:t>
      </w:r>
      <w:proofErr w:type="spellStart"/>
      <w:r>
        <w:rPr>
          <w:rFonts w:asciiTheme="minorHAnsi" w:hAnsiTheme="minorHAnsi" w:cstheme="minorHAnsi"/>
          <w:color w:val="000000"/>
          <w:sz w:val="22"/>
          <w:szCs w:val="22"/>
          <w:lang w:val="cs-CZ"/>
        </w:rPr>
        <w:t>scany</w:t>
      </w:r>
      <w:proofErr w:type="spellEnd"/>
      <w:r>
        <w:rPr>
          <w:rFonts w:asciiTheme="minorHAnsi" w:hAnsiTheme="minorHAnsi" w:cstheme="minorHAnsi"/>
          <w:color w:val="000000"/>
          <w:sz w:val="22"/>
          <w:szCs w:val="22"/>
          <w:lang w:val="cs-CZ"/>
        </w:rPr>
        <w:t xml:space="preserve"> </w:t>
      </w:r>
      <w:r w:rsidRPr="000E25D1">
        <w:rPr>
          <w:rFonts w:asciiTheme="minorHAnsi" w:hAnsiTheme="minorHAnsi" w:cstheme="minorHAnsi"/>
          <w:color w:val="000000"/>
          <w:sz w:val="22"/>
          <w:szCs w:val="22"/>
          <w:lang w:val="cs-CZ"/>
        </w:rPr>
        <w:t xml:space="preserve">ukládat </w:t>
      </w:r>
      <w:r>
        <w:rPr>
          <w:rFonts w:asciiTheme="minorHAnsi" w:hAnsiTheme="minorHAnsi" w:cstheme="minorHAnsi"/>
          <w:color w:val="000000"/>
          <w:sz w:val="22"/>
          <w:szCs w:val="22"/>
          <w:lang w:val="cs-CZ"/>
        </w:rPr>
        <w:t xml:space="preserve">v prostředí </w:t>
      </w:r>
      <w:r w:rsidRPr="000E25D1">
        <w:rPr>
          <w:rFonts w:asciiTheme="minorHAnsi" w:hAnsiTheme="minorHAnsi" w:cstheme="minorHAnsi"/>
          <w:color w:val="000000"/>
          <w:sz w:val="22"/>
          <w:szCs w:val="22"/>
          <w:lang w:val="cs-CZ"/>
        </w:rPr>
        <w:t>CDE.</w:t>
      </w:r>
      <w:r>
        <w:rPr>
          <w:rFonts w:asciiTheme="minorHAnsi" w:hAnsiTheme="minorHAnsi" w:cstheme="minorHAnsi"/>
          <w:color w:val="000000"/>
          <w:sz w:val="22"/>
          <w:szCs w:val="22"/>
          <w:lang w:val="cs-CZ"/>
        </w:rPr>
        <w:t xml:space="preserve"> </w:t>
      </w:r>
      <w:r w:rsidR="00C24CAD">
        <w:rPr>
          <w:rFonts w:asciiTheme="minorHAnsi" w:hAnsiTheme="minorHAnsi" w:cstheme="minorHAnsi"/>
          <w:color w:val="000000"/>
          <w:sz w:val="22"/>
          <w:szCs w:val="22"/>
          <w:lang w:val="cs-CZ"/>
        </w:rPr>
        <w:t xml:space="preserve">Pokud bude příkazník na základě této smlouvy vytvářet dokumenty (např. dle odst. 10 tohoto článku smlouvy), je povinen je komunikovat s příkazcem prostřednictvím prostředí CDE. </w:t>
      </w:r>
    </w:p>
    <w:p w14:paraId="21F6B196" w14:textId="6A722FA0" w:rsidR="006C45FC" w:rsidRPr="006C45FC" w:rsidRDefault="006C45FC" w:rsidP="006C45FC">
      <w:pPr>
        <w:pStyle w:val="Zkladntext2"/>
        <w:tabs>
          <w:tab w:val="left" w:pos="360"/>
        </w:tabs>
        <w:spacing w:after="120"/>
        <w:rPr>
          <w:rFonts w:asciiTheme="minorHAnsi" w:hAnsiTheme="minorHAnsi" w:cstheme="minorHAnsi"/>
          <w:b/>
          <w:bCs/>
          <w:color w:val="000000"/>
          <w:sz w:val="22"/>
          <w:szCs w:val="22"/>
          <w:lang w:val="cs-CZ"/>
        </w:rPr>
      </w:pPr>
      <w:r w:rsidRPr="006C45FC">
        <w:rPr>
          <w:rFonts w:asciiTheme="minorHAnsi" w:hAnsiTheme="minorHAnsi" w:cstheme="minorHAnsi"/>
          <w:b/>
          <w:bCs/>
          <w:color w:val="000000"/>
          <w:sz w:val="22"/>
          <w:szCs w:val="22"/>
          <w:lang w:val="cs-CZ"/>
        </w:rPr>
        <w:t>Povinnosti příkazce</w:t>
      </w:r>
    </w:p>
    <w:p w14:paraId="5FCD0958" w14:textId="16D61BD1" w:rsidR="006C45FC" w:rsidRDefault="00EE2D05" w:rsidP="006C45FC">
      <w:pPr>
        <w:pStyle w:val="Zkladntext2"/>
        <w:numPr>
          <w:ilvl w:val="0"/>
          <w:numId w:val="41"/>
        </w:numPr>
        <w:tabs>
          <w:tab w:val="left" w:pos="360"/>
        </w:tabs>
        <w:spacing w:after="120"/>
        <w:ind w:left="357" w:hanging="357"/>
        <w:rPr>
          <w:rFonts w:asciiTheme="minorHAnsi" w:hAnsiTheme="minorHAnsi" w:cstheme="minorHAnsi"/>
          <w:color w:val="000000"/>
          <w:sz w:val="22"/>
          <w:szCs w:val="22"/>
          <w:lang w:val="cs-CZ"/>
        </w:rPr>
      </w:pPr>
      <w:r>
        <w:rPr>
          <w:rFonts w:asciiTheme="minorHAnsi" w:hAnsiTheme="minorHAnsi" w:cstheme="minorHAnsi"/>
          <w:color w:val="000000"/>
          <w:sz w:val="22"/>
          <w:szCs w:val="22"/>
          <w:lang w:val="cs-CZ"/>
        </w:rPr>
        <w:t xml:space="preserve">Příkazce </w:t>
      </w:r>
      <w:r w:rsidRPr="00EE2D05">
        <w:rPr>
          <w:rFonts w:asciiTheme="minorHAnsi" w:hAnsiTheme="minorHAnsi" w:cstheme="minorHAnsi"/>
          <w:color w:val="000000"/>
          <w:sz w:val="22"/>
          <w:szCs w:val="22"/>
          <w:lang w:val="cs-CZ"/>
        </w:rPr>
        <w:t xml:space="preserve">se zavazuje </w:t>
      </w:r>
      <w:r>
        <w:rPr>
          <w:rFonts w:asciiTheme="minorHAnsi" w:hAnsiTheme="minorHAnsi" w:cstheme="minorHAnsi"/>
          <w:color w:val="000000"/>
          <w:sz w:val="22"/>
          <w:szCs w:val="22"/>
          <w:lang w:val="cs-CZ"/>
        </w:rPr>
        <w:t xml:space="preserve">předat příkazníkovi </w:t>
      </w:r>
      <w:r w:rsidRPr="00EE2D05">
        <w:rPr>
          <w:rFonts w:asciiTheme="minorHAnsi" w:hAnsiTheme="minorHAnsi" w:cstheme="minorHAnsi"/>
          <w:color w:val="000000"/>
          <w:sz w:val="22"/>
          <w:szCs w:val="22"/>
          <w:lang w:val="cs-CZ"/>
        </w:rPr>
        <w:t>projektovou dokumentac</w:t>
      </w:r>
      <w:r>
        <w:rPr>
          <w:rFonts w:asciiTheme="minorHAnsi" w:hAnsiTheme="minorHAnsi" w:cstheme="minorHAnsi"/>
          <w:color w:val="000000"/>
          <w:sz w:val="22"/>
          <w:szCs w:val="22"/>
          <w:lang w:val="cs-CZ"/>
        </w:rPr>
        <w:t xml:space="preserve">i pro </w:t>
      </w:r>
      <w:r w:rsidRPr="00EE2D05">
        <w:rPr>
          <w:rFonts w:asciiTheme="minorHAnsi" w:hAnsiTheme="minorHAnsi" w:cstheme="minorHAnsi"/>
          <w:color w:val="000000"/>
          <w:sz w:val="22"/>
          <w:szCs w:val="22"/>
          <w:lang w:val="cs-CZ"/>
        </w:rPr>
        <w:t>stavbu.</w:t>
      </w:r>
    </w:p>
    <w:p w14:paraId="201A9E0F" w14:textId="37ED067C" w:rsidR="00EE2D05" w:rsidRDefault="00EE2D05" w:rsidP="006C45FC">
      <w:pPr>
        <w:pStyle w:val="Zkladntext2"/>
        <w:numPr>
          <w:ilvl w:val="0"/>
          <w:numId w:val="41"/>
        </w:numPr>
        <w:tabs>
          <w:tab w:val="left" w:pos="360"/>
        </w:tabs>
        <w:spacing w:after="120"/>
        <w:ind w:left="357" w:hanging="357"/>
        <w:rPr>
          <w:rFonts w:asciiTheme="minorHAnsi" w:hAnsiTheme="minorHAnsi" w:cstheme="minorHAnsi"/>
          <w:color w:val="000000"/>
          <w:sz w:val="22"/>
          <w:szCs w:val="22"/>
          <w:lang w:val="cs-CZ"/>
        </w:rPr>
      </w:pPr>
      <w:r>
        <w:rPr>
          <w:rFonts w:asciiTheme="minorHAnsi" w:hAnsiTheme="minorHAnsi" w:cstheme="minorHAnsi"/>
          <w:color w:val="000000"/>
          <w:sz w:val="22"/>
          <w:szCs w:val="22"/>
          <w:lang w:val="cs-CZ"/>
        </w:rPr>
        <w:t xml:space="preserve">Příkazce </w:t>
      </w:r>
      <w:r w:rsidRPr="00EE2D05">
        <w:rPr>
          <w:rFonts w:asciiTheme="minorHAnsi" w:hAnsiTheme="minorHAnsi" w:cstheme="minorHAnsi"/>
          <w:color w:val="000000"/>
          <w:sz w:val="22"/>
          <w:szCs w:val="22"/>
          <w:lang w:val="cs-CZ"/>
        </w:rPr>
        <w:t xml:space="preserve">se zavazuje poskytnout </w:t>
      </w:r>
      <w:r>
        <w:rPr>
          <w:rFonts w:asciiTheme="minorHAnsi" w:hAnsiTheme="minorHAnsi" w:cstheme="minorHAnsi"/>
          <w:color w:val="000000"/>
          <w:sz w:val="22"/>
          <w:szCs w:val="22"/>
          <w:lang w:val="cs-CZ"/>
        </w:rPr>
        <w:t xml:space="preserve">příkazníkovi </w:t>
      </w:r>
      <w:r w:rsidRPr="00EE2D05">
        <w:rPr>
          <w:rFonts w:asciiTheme="minorHAnsi" w:hAnsiTheme="minorHAnsi" w:cstheme="minorHAnsi"/>
          <w:color w:val="000000"/>
          <w:sz w:val="22"/>
          <w:szCs w:val="22"/>
          <w:lang w:val="cs-CZ"/>
        </w:rPr>
        <w:t>součinnost nutnou k provádění činnosti koordinátora BOZP podle této smlouvy.</w:t>
      </w:r>
    </w:p>
    <w:p w14:paraId="2FF748FA" w14:textId="0CD90DCF" w:rsidR="00EE2D05" w:rsidRDefault="00EE2D05" w:rsidP="006C45FC">
      <w:pPr>
        <w:pStyle w:val="Zkladntext2"/>
        <w:numPr>
          <w:ilvl w:val="0"/>
          <w:numId w:val="41"/>
        </w:numPr>
        <w:tabs>
          <w:tab w:val="left" w:pos="360"/>
        </w:tabs>
        <w:spacing w:after="120"/>
        <w:ind w:left="357" w:hanging="357"/>
        <w:rPr>
          <w:rFonts w:asciiTheme="minorHAnsi" w:hAnsiTheme="minorHAnsi" w:cstheme="minorHAnsi"/>
          <w:color w:val="000000"/>
          <w:sz w:val="22"/>
          <w:szCs w:val="22"/>
          <w:lang w:val="cs-CZ"/>
        </w:rPr>
      </w:pPr>
      <w:r>
        <w:rPr>
          <w:rFonts w:asciiTheme="minorHAnsi" w:hAnsiTheme="minorHAnsi" w:cstheme="minorHAnsi"/>
          <w:color w:val="000000"/>
          <w:sz w:val="22"/>
          <w:szCs w:val="22"/>
          <w:lang w:val="cs-CZ"/>
        </w:rPr>
        <w:t xml:space="preserve">Příkazce </w:t>
      </w:r>
      <w:r w:rsidRPr="00EE2D05">
        <w:rPr>
          <w:rFonts w:asciiTheme="minorHAnsi" w:hAnsiTheme="minorHAnsi" w:cstheme="minorHAnsi"/>
          <w:color w:val="000000"/>
          <w:sz w:val="22"/>
          <w:szCs w:val="22"/>
          <w:lang w:val="cs-CZ"/>
        </w:rPr>
        <w:t xml:space="preserve">se zavazuje, že k součinnosti zaváže i třetí osoby, které se na stavbě podílejí, zejména zhotovitele </w:t>
      </w:r>
      <w:r>
        <w:rPr>
          <w:rFonts w:asciiTheme="minorHAnsi" w:hAnsiTheme="minorHAnsi" w:cstheme="minorHAnsi"/>
          <w:color w:val="000000"/>
          <w:sz w:val="22"/>
          <w:szCs w:val="22"/>
          <w:lang w:val="cs-CZ"/>
        </w:rPr>
        <w:t xml:space="preserve">a </w:t>
      </w:r>
      <w:r w:rsidRPr="00EE2D05">
        <w:rPr>
          <w:rFonts w:asciiTheme="minorHAnsi" w:hAnsiTheme="minorHAnsi" w:cstheme="minorHAnsi"/>
          <w:color w:val="000000"/>
          <w:sz w:val="22"/>
          <w:szCs w:val="22"/>
          <w:lang w:val="cs-CZ"/>
        </w:rPr>
        <w:t>projektanta stavby.</w:t>
      </w:r>
    </w:p>
    <w:p w14:paraId="2E2FFAA5" w14:textId="07FD75EA" w:rsidR="00EE2D05" w:rsidRDefault="00EE2D05" w:rsidP="006C45FC">
      <w:pPr>
        <w:pStyle w:val="Zkladntext2"/>
        <w:numPr>
          <w:ilvl w:val="0"/>
          <w:numId w:val="41"/>
        </w:numPr>
        <w:tabs>
          <w:tab w:val="left" w:pos="360"/>
        </w:tabs>
        <w:spacing w:after="120"/>
        <w:ind w:left="357" w:hanging="357"/>
        <w:rPr>
          <w:rFonts w:asciiTheme="minorHAnsi" w:hAnsiTheme="minorHAnsi" w:cstheme="minorHAnsi"/>
          <w:color w:val="000000"/>
          <w:sz w:val="22"/>
          <w:szCs w:val="22"/>
          <w:lang w:val="cs-CZ"/>
        </w:rPr>
      </w:pPr>
      <w:r>
        <w:rPr>
          <w:rFonts w:asciiTheme="minorHAnsi" w:hAnsiTheme="minorHAnsi" w:cstheme="minorHAnsi"/>
          <w:color w:val="000000"/>
          <w:sz w:val="22"/>
          <w:szCs w:val="22"/>
          <w:lang w:val="cs-CZ"/>
        </w:rPr>
        <w:t xml:space="preserve">Příkazce </w:t>
      </w:r>
      <w:r w:rsidRPr="00EE2D05">
        <w:rPr>
          <w:rFonts w:asciiTheme="minorHAnsi" w:hAnsiTheme="minorHAnsi" w:cstheme="minorHAnsi"/>
          <w:color w:val="000000"/>
          <w:sz w:val="22"/>
          <w:szCs w:val="22"/>
          <w:lang w:val="cs-CZ"/>
        </w:rPr>
        <w:t xml:space="preserve">se zavazuje včas oznámit </w:t>
      </w:r>
      <w:r>
        <w:rPr>
          <w:rFonts w:asciiTheme="minorHAnsi" w:hAnsiTheme="minorHAnsi" w:cstheme="minorHAnsi"/>
          <w:color w:val="000000"/>
          <w:sz w:val="22"/>
          <w:szCs w:val="22"/>
          <w:lang w:val="cs-CZ"/>
        </w:rPr>
        <w:t xml:space="preserve">příkazníkovi </w:t>
      </w:r>
      <w:r w:rsidRPr="00EE2D05">
        <w:rPr>
          <w:rFonts w:asciiTheme="minorHAnsi" w:hAnsiTheme="minorHAnsi" w:cstheme="minorHAnsi"/>
          <w:color w:val="000000"/>
          <w:sz w:val="22"/>
          <w:szCs w:val="22"/>
          <w:lang w:val="cs-CZ"/>
        </w:rPr>
        <w:t xml:space="preserve">omezení rozsahu své činnosti, jež </w:t>
      </w:r>
      <w:r>
        <w:rPr>
          <w:rFonts w:asciiTheme="minorHAnsi" w:hAnsiTheme="minorHAnsi" w:cstheme="minorHAnsi"/>
          <w:color w:val="000000"/>
          <w:sz w:val="22"/>
          <w:szCs w:val="22"/>
          <w:lang w:val="cs-CZ"/>
        </w:rPr>
        <w:t xml:space="preserve">by měla </w:t>
      </w:r>
      <w:r w:rsidRPr="00EE2D05">
        <w:rPr>
          <w:rFonts w:asciiTheme="minorHAnsi" w:hAnsiTheme="minorHAnsi" w:cstheme="minorHAnsi"/>
          <w:color w:val="000000"/>
          <w:sz w:val="22"/>
          <w:szCs w:val="22"/>
          <w:lang w:val="cs-CZ"/>
        </w:rPr>
        <w:t>mít vliv i na omezení rozsahu činnosti koordinátora BOZP.</w:t>
      </w:r>
    </w:p>
    <w:p w14:paraId="43605280" w14:textId="68766F86" w:rsidR="00EE2D05" w:rsidRDefault="00EE2D05" w:rsidP="006C45FC">
      <w:pPr>
        <w:pStyle w:val="Zkladntext2"/>
        <w:numPr>
          <w:ilvl w:val="0"/>
          <w:numId w:val="41"/>
        </w:numPr>
        <w:tabs>
          <w:tab w:val="left" w:pos="360"/>
        </w:tabs>
        <w:spacing w:after="120"/>
        <w:ind w:left="357" w:hanging="357"/>
        <w:rPr>
          <w:rFonts w:asciiTheme="minorHAnsi" w:hAnsiTheme="minorHAnsi" w:cstheme="minorHAnsi"/>
          <w:color w:val="000000"/>
          <w:sz w:val="22"/>
          <w:szCs w:val="22"/>
          <w:lang w:val="cs-CZ"/>
        </w:rPr>
      </w:pPr>
      <w:r>
        <w:rPr>
          <w:rFonts w:asciiTheme="minorHAnsi" w:hAnsiTheme="minorHAnsi" w:cstheme="minorHAnsi"/>
          <w:color w:val="000000"/>
          <w:sz w:val="22"/>
          <w:szCs w:val="22"/>
          <w:lang w:val="cs-CZ"/>
        </w:rPr>
        <w:t xml:space="preserve">Příkazce </w:t>
      </w:r>
      <w:r w:rsidRPr="00EE2D05">
        <w:rPr>
          <w:rFonts w:asciiTheme="minorHAnsi" w:hAnsiTheme="minorHAnsi" w:cstheme="minorHAnsi"/>
          <w:color w:val="000000"/>
          <w:sz w:val="22"/>
          <w:szCs w:val="22"/>
          <w:lang w:val="cs-CZ"/>
        </w:rPr>
        <w:t>je povinen zajistit přístup na staveniště všem osobám, které na ni vykonávají činnost koordinátora BOZP nebo zástupce koordinátora.</w:t>
      </w:r>
    </w:p>
    <w:p w14:paraId="7D98F071" w14:textId="4168AD4D" w:rsidR="00556E3D" w:rsidRPr="008D7B2B" w:rsidRDefault="00556E3D" w:rsidP="007E12D2">
      <w:pPr>
        <w:numPr>
          <w:ilvl w:val="0"/>
          <w:numId w:val="41"/>
        </w:numPr>
        <w:tabs>
          <w:tab w:val="left" w:pos="360"/>
        </w:tabs>
        <w:spacing w:before="120" w:after="120"/>
        <w:ind w:left="357" w:hanging="357"/>
        <w:jc w:val="both"/>
        <w:rPr>
          <w:rFonts w:asciiTheme="minorHAnsi" w:hAnsiTheme="minorHAnsi" w:cstheme="minorHAnsi"/>
          <w:sz w:val="22"/>
          <w:szCs w:val="22"/>
        </w:rPr>
      </w:pPr>
      <w:bookmarkStart w:id="1" w:name="_Hlk204857513"/>
      <w:r>
        <w:rPr>
          <w:rFonts w:asciiTheme="minorHAnsi" w:hAnsiTheme="minorHAnsi" w:cstheme="minorHAnsi"/>
          <w:sz w:val="22"/>
          <w:szCs w:val="22"/>
        </w:rPr>
        <w:t xml:space="preserve">Příkazník je oprávněn k výměně </w:t>
      </w:r>
      <w:r w:rsidR="001921F2">
        <w:rPr>
          <w:rFonts w:asciiTheme="minorHAnsi" w:hAnsiTheme="minorHAnsi" w:cstheme="minorHAnsi"/>
          <w:sz w:val="22"/>
          <w:szCs w:val="22"/>
        </w:rPr>
        <w:t>koordinátora BOZP</w:t>
      </w:r>
      <w:r>
        <w:rPr>
          <w:rFonts w:asciiTheme="minorHAnsi" w:hAnsiTheme="minorHAnsi" w:cstheme="minorHAnsi"/>
          <w:sz w:val="22"/>
          <w:szCs w:val="22"/>
        </w:rPr>
        <w:t xml:space="preserve">, pouze pokud tuto změnu oznámí </w:t>
      </w:r>
      <w:r w:rsidR="001921F2">
        <w:rPr>
          <w:rFonts w:asciiTheme="minorHAnsi" w:hAnsiTheme="minorHAnsi" w:cstheme="minorHAnsi"/>
          <w:sz w:val="22"/>
          <w:szCs w:val="22"/>
        </w:rPr>
        <w:t>p</w:t>
      </w:r>
      <w:r>
        <w:rPr>
          <w:rFonts w:asciiTheme="minorHAnsi" w:hAnsiTheme="minorHAnsi" w:cstheme="minorHAnsi"/>
          <w:sz w:val="22"/>
          <w:szCs w:val="22"/>
        </w:rPr>
        <w:t xml:space="preserve">říkazci nejméně 10 pracovních dní dopředu před předpokládaným nástupem </w:t>
      </w:r>
      <w:r w:rsidR="001921F2">
        <w:rPr>
          <w:rFonts w:asciiTheme="minorHAnsi" w:hAnsiTheme="minorHAnsi" w:cstheme="minorHAnsi"/>
          <w:sz w:val="22"/>
          <w:szCs w:val="22"/>
        </w:rPr>
        <w:t xml:space="preserve">koordinátora BOZP </w:t>
      </w:r>
      <w:r>
        <w:rPr>
          <w:rFonts w:asciiTheme="minorHAnsi" w:hAnsiTheme="minorHAnsi" w:cstheme="minorHAnsi"/>
          <w:sz w:val="22"/>
          <w:szCs w:val="22"/>
        </w:rPr>
        <w:t xml:space="preserve">na stavbu </w:t>
      </w:r>
      <w:r w:rsidR="001921F2">
        <w:rPr>
          <w:rFonts w:asciiTheme="minorHAnsi" w:hAnsiTheme="minorHAnsi" w:cstheme="minorHAnsi"/>
          <w:sz w:val="22"/>
          <w:szCs w:val="22"/>
        </w:rPr>
        <w:t>p</w:t>
      </w:r>
      <w:r>
        <w:rPr>
          <w:rFonts w:asciiTheme="minorHAnsi" w:hAnsiTheme="minorHAnsi" w:cstheme="minorHAnsi"/>
          <w:sz w:val="22"/>
          <w:szCs w:val="22"/>
        </w:rPr>
        <w:t xml:space="preserve">říkazce. Tato změna </w:t>
      </w:r>
      <w:r w:rsidR="001921F2">
        <w:rPr>
          <w:rFonts w:asciiTheme="minorHAnsi" w:hAnsiTheme="minorHAnsi" w:cstheme="minorHAnsi"/>
          <w:sz w:val="22"/>
          <w:szCs w:val="22"/>
        </w:rPr>
        <w:t xml:space="preserve">koordinátora BOZP </w:t>
      </w:r>
      <w:r>
        <w:rPr>
          <w:rFonts w:asciiTheme="minorHAnsi" w:hAnsiTheme="minorHAnsi" w:cstheme="minorHAnsi"/>
          <w:sz w:val="22"/>
          <w:szCs w:val="22"/>
        </w:rPr>
        <w:t xml:space="preserve">je možná pouze za předpokladu, že nový </w:t>
      </w:r>
      <w:r w:rsidR="001921F2">
        <w:rPr>
          <w:rFonts w:asciiTheme="minorHAnsi" w:hAnsiTheme="minorHAnsi" w:cstheme="minorHAnsi"/>
          <w:sz w:val="22"/>
          <w:szCs w:val="22"/>
        </w:rPr>
        <w:t xml:space="preserve">koordinátor BOZP </w:t>
      </w:r>
      <w:r w:rsidR="00964E7F">
        <w:rPr>
          <w:rFonts w:asciiTheme="minorHAnsi" w:hAnsiTheme="minorHAnsi" w:cstheme="minorHAnsi"/>
          <w:sz w:val="22"/>
          <w:szCs w:val="22"/>
        </w:rPr>
        <w:t xml:space="preserve">bude rovněž splňovat podmínky stanovené touto smlouvou a jeho odborná způsobilost jakožto koordinátora BOZP bude doložena </w:t>
      </w:r>
      <w:r w:rsidR="00964E7F">
        <w:rPr>
          <w:rFonts w:asciiTheme="minorHAnsi" w:hAnsiTheme="minorHAnsi" w:cstheme="minorHAnsi"/>
          <w:sz w:val="22"/>
          <w:szCs w:val="22"/>
        </w:rPr>
        <w:lastRenderedPageBreak/>
        <w:t>ve smyslu ustanovení § 10 odst. 2 zákona č. 309/2006 Sb</w:t>
      </w:r>
      <w:r>
        <w:rPr>
          <w:rFonts w:asciiTheme="minorHAnsi" w:hAnsiTheme="minorHAnsi" w:cstheme="minorHAnsi"/>
          <w:sz w:val="22"/>
          <w:szCs w:val="22"/>
        </w:rPr>
        <w:t xml:space="preserve">. </w:t>
      </w:r>
      <w:r w:rsidR="00FA4C8F" w:rsidRPr="00FA4C8F">
        <w:rPr>
          <w:rFonts w:asciiTheme="minorHAnsi" w:hAnsiTheme="minorHAnsi" w:cstheme="minorHAnsi"/>
          <w:sz w:val="22"/>
          <w:szCs w:val="22"/>
        </w:rPr>
        <w:t xml:space="preserve">Nový koordinátor BOZP musí mít minimálně stejnou úroveň kvalifikace, jako osoba, kterou Příkazce uvedl v nabídce Veřejné zakázky. </w:t>
      </w:r>
      <w:r w:rsidR="00553743">
        <w:rPr>
          <w:rFonts w:asciiTheme="minorHAnsi" w:hAnsiTheme="minorHAnsi" w:cstheme="minorHAnsi"/>
          <w:sz w:val="22"/>
          <w:szCs w:val="22"/>
        </w:rPr>
        <w:t xml:space="preserve">Příkazce je oprávněn po </w:t>
      </w:r>
      <w:r w:rsidR="001921F2">
        <w:rPr>
          <w:rFonts w:asciiTheme="minorHAnsi" w:hAnsiTheme="minorHAnsi" w:cstheme="minorHAnsi"/>
          <w:sz w:val="22"/>
          <w:szCs w:val="22"/>
        </w:rPr>
        <w:t>p</w:t>
      </w:r>
      <w:r w:rsidR="00553743">
        <w:rPr>
          <w:rFonts w:asciiTheme="minorHAnsi" w:hAnsiTheme="minorHAnsi" w:cstheme="minorHAnsi"/>
          <w:sz w:val="22"/>
          <w:szCs w:val="22"/>
        </w:rPr>
        <w:t xml:space="preserve">říkazníkovi požadovat změnu </w:t>
      </w:r>
      <w:r w:rsidR="001921F2">
        <w:rPr>
          <w:rFonts w:asciiTheme="minorHAnsi" w:hAnsiTheme="minorHAnsi" w:cstheme="minorHAnsi"/>
          <w:sz w:val="22"/>
          <w:szCs w:val="22"/>
        </w:rPr>
        <w:t xml:space="preserve">koordinátora BOZP </w:t>
      </w:r>
      <w:r w:rsidR="00553743">
        <w:rPr>
          <w:rFonts w:asciiTheme="minorHAnsi" w:hAnsiTheme="minorHAnsi" w:cstheme="minorHAnsi"/>
          <w:sz w:val="22"/>
          <w:szCs w:val="22"/>
        </w:rPr>
        <w:t xml:space="preserve">v odůvodněných případech (zejména při porušení této smlouvy), </w:t>
      </w:r>
      <w:r w:rsidR="001921F2">
        <w:rPr>
          <w:rFonts w:asciiTheme="minorHAnsi" w:hAnsiTheme="minorHAnsi" w:cstheme="minorHAnsi"/>
          <w:sz w:val="22"/>
          <w:szCs w:val="22"/>
        </w:rPr>
        <w:t>p</w:t>
      </w:r>
      <w:r w:rsidR="00553743">
        <w:rPr>
          <w:rFonts w:asciiTheme="minorHAnsi" w:hAnsiTheme="minorHAnsi" w:cstheme="minorHAnsi"/>
          <w:sz w:val="22"/>
          <w:szCs w:val="22"/>
        </w:rPr>
        <w:t xml:space="preserve">říkazník je povinen </w:t>
      </w:r>
      <w:r w:rsidR="00DC38DB">
        <w:rPr>
          <w:rFonts w:asciiTheme="minorHAnsi" w:hAnsiTheme="minorHAnsi" w:cstheme="minorHAnsi"/>
          <w:sz w:val="22"/>
          <w:szCs w:val="22"/>
        </w:rPr>
        <w:t xml:space="preserve">této žádosti vyhovět bez zbytečného odkladu. Úplata příkazníka se v případě výměny </w:t>
      </w:r>
      <w:r w:rsidR="001921F2">
        <w:rPr>
          <w:rFonts w:asciiTheme="minorHAnsi" w:hAnsiTheme="minorHAnsi" w:cstheme="minorHAnsi"/>
          <w:sz w:val="22"/>
          <w:szCs w:val="22"/>
        </w:rPr>
        <w:t xml:space="preserve">koordinátora BOZP </w:t>
      </w:r>
      <w:r w:rsidR="00DC38DB">
        <w:rPr>
          <w:rFonts w:asciiTheme="minorHAnsi" w:hAnsiTheme="minorHAnsi" w:cstheme="minorHAnsi"/>
          <w:sz w:val="22"/>
          <w:szCs w:val="22"/>
        </w:rPr>
        <w:t>podle tohoto odstavce smlouvy nijak nemění.</w:t>
      </w:r>
      <w:bookmarkEnd w:id="1"/>
      <w:r w:rsidR="00DC38DB">
        <w:rPr>
          <w:rFonts w:asciiTheme="minorHAnsi" w:hAnsiTheme="minorHAnsi" w:cstheme="minorHAnsi"/>
          <w:sz w:val="22"/>
          <w:szCs w:val="22"/>
        </w:rPr>
        <w:t xml:space="preserve"> </w:t>
      </w:r>
    </w:p>
    <w:p w14:paraId="647F1983" w14:textId="77777777" w:rsidR="002C6AC5" w:rsidRPr="008D7B2B" w:rsidRDefault="002C6AC5" w:rsidP="00640303">
      <w:pPr>
        <w:tabs>
          <w:tab w:val="left" w:pos="360"/>
          <w:tab w:val="num" w:pos="720"/>
        </w:tabs>
        <w:ind w:left="360" w:hanging="360"/>
        <w:jc w:val="both"/>
        <w:outlineLvl w:val="0"/>
        <w:rPr>
          <w:rFonts w:asciiTheme="minorHAnsi" w:hAnsiTheme="minorHAnsi" w:cstheme="minorHAnsi"/>
          <w:b/>
          <w:color w:val="000000"/>
          <w:sz w:val="22"/>
          <w:szCs w:val="22"/>
        </w:rPr>
      </w:pPr>
    </w:p>
    <w:p w14:paraId="7B02ADDF" w14:textId="77777777" w:rsidR="00A0273E" w:rsidRPr="008D7B2B" w:rsidRDefault="00BF52E1" w:rsidP="00A0273E">
      <w:pPr>
        <w:jc w:val="center"/>
        <w:outlineLvl w:val="0"/>
        <w:rPr>
          <w:rFonts w:asciiTheme="minorHAnsi" w:hAnsiTheme="minorHAnsi" w:cstheme="minorHAnsi"/>
          <w:b/>
          <w:color w:val="000000"/>
          <w:sz w:val="22"/>
          <w:szCs w:val="22"/>
        </w:rPr>
      </w:pPr>
      <w:r w:rsidRPr="008D7B2B">
        <w:rPr>
          <w:rFonts w:asciiTheme="minorHAnsi" w:hAnsiTheme="minorHAnsi" w:cstheme="minorHAnsi"/>
          <w:b/>
          <w:color w:val="000000"/>
          <w:sz w:val="22"/>
          <w:szCs w:val="22"/>
        </w:rPr>
        <w:t>V.</w:t>
      </w:r>
      <w:r w:rsidR="00A0273E" w:rsidRPr="008D7B2B">
        <w:rPr>
          <w:rFonts w:asciiTheme="minorHAnsi" w:hAnsiTheme="minorHAnsi" w:cstheme="minorHAnsi"/>
          <w:b/>
          <w:color w:val="000000"/>
          <w:sz w:val="22"/>
          <w:szCs w:val="22"/>
        </w:rPr>
        <w:t xml:space="preserve"> Místo plnění</w:t>
      </w:r>
    </w:p>
    <w:p w14:paraId="30D54ACF" w14:textId="77777777" w:rsidR="00BF52E1" w:rsidRPr="008D7B2B" w:rsidRDefault="00BF52E1" w:rsidP="00007D0A">
      <w:pPr>
        <w:jc w:val="both"/>
        <w:rPr>
          <w:rFonts w:asciiTheme="minorHAnsi" w:hAnsiTheme="minorHAnsi" w:cstheme="minorHAnsi"/>
          <w:b/>
          <w:color w:val="000000"/>
          <w:sz w:val="22"/>
          <w:szCs w:val="22"/>
          <w:u w:val="single"/>
        </w:rPr>
      </w:pPr>
    </w:p>
    <w:p w14:paraId="01A3B85A" w14:textId="77777777" w:rsidR="00BF52E1" w:rsidRPr="008D7B2B" w:rsidRDefault="00BF52E1" w:rsidP="005B29F7">
      <w:pPr>
        <w:pStyle w:val="Zkladntext2"/>
        <w:numPr>
          <w:ilvl w:val="0"/>
          <w:numId w:val="37"/>
        </w:numPr>
        <w:ind w:left="426" w:hanging="426"/>
        <w:rPr>
          <w:rFonts w:asciiTheme="minorHAnsi" w:hAnsiTheme="minorHAnsi" w:cstheme="minorHAnsi"/>
          <w:sz w:val="22"/>
          <w:szCs w:val="22"/>
        </w:rPr>
      </w:pPr>
      <w:r w:rsidRPr="008D7B2B">
        <w:rPr>
          <w:rFonts w:asciiTheme="minorHAnsi" w:hAnsiTheme="minorHAnsi" w:cstheme="minorHAnsi"/>
          <w:color w:val="000000"/>
          <w:sz w:val="22"/>
          <w:szCs w:val="22"/>
        </w:rPr>
        <w:t>Míst</w:t>
      </w:r>
      <w:r w:rsidR="00640303" w:rsidRPr="008D7B2B">
        <w:rPr>
          <w:rFonts w:asciiTheme="minorHAnsi" w:hAnsiTheme="minorHAnsi" w:cstheme="minorHAnsi"/>
          <w:color w:val="000000"/>
          <w:sz w:val="22"/>
          <w:szCs w:val="22"/>
        </w:rPr>
        <w:t>em</w:t>
      </w:r>
      <w:r w:rsidRPr="008D7B2B">
        <w:rPr>
          <w:rFonts w:asciiTheme="minorHAnsi" w:hAnsiTheme="minorHAnsi" w:cstheme="minorHAnsi"/>
          <w:color w:val="000000"/>
          <w:sz w:val="22"/>
          <w:szCs w:val="22"/>
        </w:rPr>
        <w:t xml:space="preserve"> plnění </w:t>
      </w:r>
      <w:r w:rsidR="00640303" w:rsidRPr="008D7B2B">
        <w:rPr>
          <w:rFonts w:asciiTheme="minorHAnsi" w:hAnsiTheme="minorHAnsi" w:cstheme="minorHAnsi"/>
          <w:color w:val="000000"/>
          <w:sz w:val="22"/>
          <w:szCs w:val="22"/>
        </w:rPr>
        <w:t> je staveniště stavby</w:t>
      </w:r>
      <w:r w:rsidR="00EF01BA" w:rsidRPr="008D7B2B">
        <w:rPr>
          <w:rFonts w:asciiTheme="minorHAnsi" w:hAnsiTheme="minorHAnsi" w:cstheme="minorHAnsi"/>
          <w:color w:val="000000"/>
          <w:sz w:val="22"/>
          <w:szCs w:val="22"/>
        </w:rPr>
        <w:t xml:space="preserve"> a dále sídlo </w:t>
      </w:r>
      <w:r w:rsidR="00F372C1" w:rsidRPr="008D7B2B">
        <w:rPr>
          <w:rFonts w:asciiTheme="minorHAnsi" w:hAnsiTheme="minorHAnsi" w:cstheme="minorHAnsi"/>
          <w:color w:val="000000"/>
          <w:sz w:val="22"/>
          <w:szCs w:val="22"/>
        </w:rPr>
        <w:t>příkazce</w:t>
      </w:r>
      <w:r w:rsidR="00640303" w:rsidRPr="008D7B2B">
        <w:rPr>
          <w:rFonts w:asciiTheme="minorHAnsi" w:hAnsiTheme="minorHAnsi" w:cstheme="minorHAnsi"/>
          <w:color w:val="000000"/>
          <w:sz w:val="22"/>
          <w:szCs w:val="22"/>
        </w:rPr>
        <w:t xml:space="preserve"> a pracoviště </w:t>
      </w:r>
      <w:r w:rsidR="00F372C1" w:rsidRPr="008D7B2B">
        <w:rPr>
          <w:rFonts w:asciiTheme="minorHAnsi" w:hAnsiTheme="minorHAnsi" w:cstheme="minorHAnsi"/>
          <w:color w:val="000000"/>
          <w:sz w:val="22"/>
          <w:szCs w:val="22"/>
        </w:rPr>
        <w:t>příkazník</w:t>
      </w:r>
      <w:r w:rsidR="009F133E" w:rsidRPr="008D7B2B">
        <w:rPr>
          <w:rFonts w:asciiTheme="minorHAnsi" w:hAnsiTheme="minorHAnsi" w:cstheme="minorHAnsi"/>
          <w:color w:val="000000"/>
          <w:sz w:val="22"/>
          <w:szCs w:val="22"/>
        </w:rPr>
        <w:t>a</w:t>
      </w:r>
      <w:r w:rsidR="00640303" w:rsidRPr="008D7B2B">
        <w:rPr>
          <w:rFonts w:asciiTheme="minorHAnsi" w:hAnsiTheme="minorHAnsi" w:cstheme="minorHAnsi"/>
          <w:color w:val="000000"/>
          <w:sz w:val="22"/>
          <w:szCs w:val="22"/>
        </w:rPr>
        <w:t xml:space="preserve"> s tím,</w:t>
      </w:r>
      <w:r w:rsidRPr="008D7B2B">
        <w:rPr>
          <w:rFonts w:asciiTheme="minorHAnsi" w:hAnsiTheme="minorHAnsi" w:cstheme="minorHAnsi"/>
          <w:color w:val="000000"/>
          <w:sz w:val="22"/>
          <w:szCs w:val="22"/>
        </w:rPr>
        <w:t xml:space="preserve"> že </w:t>
      </w:r>
      <w:r w:rsidR="00F372C1" w:rsidRPr="008D7B2B">
        <w:rPr>
          <w:rFonts w:asciiTheme="minorHAnsi" w:hAnsiTheme="minorHAnsi" w:cstheme="minorHAnsi"/>
          <w:color w:val="000000"/>
          <w:sz w:val="22"/>
          <w:szCs w:val="22"/>
        </w:rPr>
        <w:t>příkazník</w:t>
      </w:r>
      <w:r w:rsidRPr="008D7B2B">
        <w:rPr>
          <w:rFonts w:asciiTheme="minorHAnsi" w:hAnsiTheme="minorHAnsi" w:cstheme="minorHAnsi"/>
          <w:color w:val="000000"/>
          <w:sz w:val="22"/>
          <w:szCs w:val="22"/>
        </w:rPr>
        <w:t xml:space="preserve"> se zavazuje výsledky své činnosti předávat </w:t>
      </w:r>
      <w:r w:rsidR="009F133E" w:rsidRPr="008D7B2B">
        <w:rPr>
          <w:rFonts w:asciiTheme="minorHAnsi" w:hAnsiTheme="minorHAnsi" w:cstheme="minorHAnsi"/>
          <w:color w:val="000000"/>
          <w:sz w:val="22"/>
          <w:szCs w:val="22"/>
        </w:rPr>
        <w:t>příkazc</w:t>
      </w:r>
      <w:r w:rsidRPr="008D7B2B">
        <w:rPr>
          <w:rFonts w:asciiTheme="minorHAnsi" w:hAnsiTheme="minorHAnsi" w:cstheme="minorHAnsi"/>
          <w:color w:val="000000"/>
          <w:sz w:val="22"/>
          <w:szCs w:val="22"/>
        </w:rPr>
        <w:t xml:space="preserve">i zásadně na jeho doručovací adrese. </w:t>
      </w:r>
    </w:p>
    <w:p w14:paraId="45798469" w14:textId="77777777" w:rsidR="00302D48" w:rsidRPr="008D7B2B" w:rsidRDefault="00302D48" w:rsidP="00640303">
      <w:pPr>
        <w:pStyle w:val="Zkladntext2"/>
        <w:rPr>
          <w:rFonts w:asciiTheme="minorHAnsi" w:hAnsiTheme="minorHAnsi" w:cstheme="minorHAnsi"/>
          <w:sz w:val="22"/>
          <w:szCs w:val="22"/>
        </w:rPr>
      </w:pPr>
    </w:p>
    <w:p w14:paraId="61D984C6" w14:textId="77777777" w:rsidR="00A0273E" w:rsidRPr="008D7B2B" w:rsidRDefault="00BF52E1" w:rsidP="00A0273E">
      <w:pPr>
        <w:jc w:val="center"/>
        <w:outlineLvl w:val="0"/>
        <w:rPr>
          <w:rFonts w:asciiTheme="minorHAnsi" w:hAnsiTheme="minorHAnsi" w:cstheme="minorHAnsi"/>
          <w:b/>
          <w:color w:val="000000"/>
          <w:sz w:val="22"/>
          <w:szCs w:val="22"/>
        </w:rPr>
      </w:pPr>
      <w:r w:rsidRPr="008D7B2B">
        <w:rPr>
          <w:rFonts w:asciiTheme="minorHAnsi" w:hAnsiTheme="minorHAnsi" w:cstheme="minorHAnsi"/>
          <w:b/>
          <w:color w:val="000000"/>
          <w:sz w:val="22"/>
          <w:szCs w:val="22"/>
        </w:rPr>
        <w:t>V</w:t>
      </w:r>
      <w:r w:rsidR="00D11255" w:rsidRPr="008D7B2B">
        <w:rPr>
          <w:rFonts w:asciiTheme="minorHAnsi" w:hAnsiTheme="minorHAnsi" w:cstheme="minorHAnsi"/>
          <w:b/>
          <w:color w:val="000000"/>
          <w:sz w:val="22"/>
          <w:szCs w:val="22"/>
        </w:rPr>
        <w:t>I</w:t>
      </w:r>
      <w:r w:rsidRPr="008D7B2B">
        <w:rPr>
          <w:rFonts w:asciiTheme="minorHAnsi" w:hAnsiTheme="minorHAnsi" w:cstheme="minorHAnsi"/>
          <w:b/>
          <w:color w:val="000000"/>
          <w:sz w:val="22"/>
          <w:szCs w:val="22"/>
        </w:rPr>
        <w:t>.</w:t>
      </w:r>
      <w:r w:rsidR="00A0273E" w:rsidRPr="008D7B2B">
        <w:rPr>
          <w:rFonts w:asciiTheme="minorHAnsi" w:hAnsiTheme="minorHAnsi" w:cstheme="minorHAnsi"/>
          <w:b/>
          <w:color w:val="000000"/>
          <w:sz w:val="22"/>
          <w:szCs w:val="22"/>
        </w:rPr>
        <w:t xml:space="preserve"> Doba plnění</w:t>
      </w:r>
    </w:p>
    <w:p w14:paraId="70C77C3D" w14:textId="77777777" w:rsidR="00BF52E1" w:rsidRPr="008D7B2B" w:rsidRDefault="00BF52E1" w:rsidP="00007D0A">
      <w:pPr>
        <w:jc w:val="both"/>
        <w:rPr>
          <w:rFonts w:asciiTheme="minorHAnsi" w:hAnsiTheme="minorHAnsi" w:cstheme="minorHAnsi"/>
          <w:b/>
          <w:color w:val="000000"/>
          <w:sz w:val="22"/>
          <w:szCs w:val="22"/>
          <w:u w:val="single"/>
        </w:rPr>
      </w:pPr>
    </w:p>
    <w:p w14:paraId="1E0D288F" w14:textId="77777777" w:rsidR="00EE2D05" w:rsidRDefault="00EE2D05" w:rsidP="00EE2D05">
      <w:pPr>
        <w:pStyle w:val="Zkladntext2"/>
        <w:numPr>
          <w:ilvl w:val="0"/>
          <w:numId w:val="5"/>
        </w:numPr>
        <w:spacing w:after="120"/>
        <w:rPr>
          <w:rFonts w:asciiTheme="minorHAnsi" w:hAnsiTheme="minorHAnsi" w:cstheme="minorHAnsi"/>
          <w:color w:val="000000"/>
          <w:sz w:val="22"/>
          <w:szCs w:val="22"/>
          <w:lang w:val="cs-CZ"/>
        </w:rPr>
      </w:pPr>
      <w:r>
        <w:rPr>
          <w:rFonts w:asciiTheme="minorHAnsi" w:hAnsiTheme="minorHAnsi" w:cstheme="minorHAnsi"/>
          <w:color w:val="000000"/>
          <w:sz w:val="22"/>
          <w:szCs w:val="22"/>
          <w:lang w:val="cs-CZ"/>
        </w:rPr>
        <w:t>T</w:t>
      </w:r>
      <w:r w:rsidRPr="00546AB9">
        <w:rPr>
          <w:rFonts w:asciiTheme="minorHAnsi" w:hAnsiTheme="minorHAnsi" w:cstheme="minorHAnsi"/>
          <w:color w:val="000000"/>
          <w:sz w:val="22"/>
          <w:szCs w:val="22"/>
          <w:lang w:val="cs-CZ"/>
        </w:rPr>
        <w:t xml:space="preserve">ato </w:t>
      </w:r>
      <w:r>
        <w:rPr>
          <w:rFonts w:asciiTheme="minorHAnsi" w:hAnsiTheme="minorHAnsi" w:cstheme="minorHAnsi"/>
          <w:color w:val="000000"/>
          <w:sz w:val="22"/>
          <w:szCs w:val="22"/>
          <w:lang w:val="cs-CZ"/>
        </w:rPr>
        <w:t>s</w:t>
      </w:r>
      <w:r w:rsidRPr="00546AB9">
        <w:rPr>
          <w:rFonts w:asciiTheme="minorHAnsi" w:hAnsiTheme="minorHAnsi" w:cstheme="minorHAnsi"/>
          <w:color w:val="000000"/>
          <w:sz w:val="22"/>
          <w:szCs w:val="22"/>
          <w:lang w:val="cs-CZ"/>
        </w:rPr>
        <w:t xml:space="preserve">mlouva je uzavřena na dobu určitou, </w:t>
      </w:r>
      <w:r>
        <w:rPr>
          <w:rFonts w:asciiTheme="minorHAnsi" w:hAnsiTheme="minorHAnsi" w:cstheme="minorHAnsi"/>
          <w:color w:val="000000"/>
          <w:sz w:val="22"/>
          <w:szCs w:val="22"/>
          <w:lang w:val="cs-CZ"/>
        </w:rPr>
        <w:t xml:space="preserve">a to </w:t>
      </w:r>
      <w:r w:rsidRPr="00546AB9">
        <w:rPr>
          <w:rFonts w:asciiTheme="minorHAnsi" w:hAnsiTheme="minorHAnsi" w:cstheme="minorHAnsi"/>
          <w:color w:val="000000"/>
          <w:sz w:val="22"/>
          <w:szCs w:val="22"/>
          <w:lang w:val="cs-CZ"/>
        </w:rPr>
        <w:t xml:space="preserve">na dobu realizace výše </w:t>
      </w:r>
      <w:r>
        <w:rPr>
          <w:rFonts w:asciiTheme="minorHAnsi" w:hAnsiTheme="minorHAnsi" w:cstheme="minorHAnsi"/>
          <w:color w:val="000000"/>
          <w:sz w:val="22"/>
          <w:szCs w:val="22"/>
          <w:lang w:val="cs-CZ"/>
        </w:rPr>
        <w:t>specifikovaného díla</w:t>
      </w:r>
      <w:r w:rsidRPr="00546AB9">
        <w:rPr>
          <w:rFonts w:asciiTheme="minorHAnsi" w:hAnsiTheme="minorHAnsi" w:cstheme="minorHAnsi"/>
          <w:color w:val="000000"/>
          <w:sz w:val="22"/>
          <w:szCs w:val="22"/>
          <w:lang w:val="cs-CZ"/>
        </w:rPr>
        <w:t>.</w:t>
      </w:r>
    </w:p>
    <w:p w14:paraId="79D9C24C" w14:textId="63DB4BA6" w:rsidR="00EE2D05" w:rsidRDefault="00EE2D05" w:rsidP="00EE2D05">
      <w:pPr>
        <w:pStyle w:val="Zkladntext2"/>
        <w:tabs>
          <w:tab w:val="left" w:pos="360"/>
        </w:tabs>
        <w:spacing w:after="120"/>
        <w:ind w:left="357"/>
        <w:rPr>
          <w:rFonts w:asciiTheme="minorHAnsi" w:hAnsiTheme="minorHAnsi" w:cstheme="minorHAnsi"/>
          <w:color w:val="000000"/>
          <w:sz w:val="22"/>
          <w:szCs w:val="22"/>
          <w:lang w:val="cs-CZ"/>
        </w:rPr>
      </w:pPr>
      <w:r w:rsidRPr="00546AB9">
        <w:rPr>
          <w:rFonts w:asciiTheme="minorHAnsi" w:hAnsiTheme="minorHAnsi" w:cstheme="minorHAnsi"/>
          <w:b/>
          <w:bCs/>
          <w:color w:val="000000"/>
          <w:sz w:val="22"/>
          <w:szCs w:val="22"/>
          <w:lang w:val="cs-CZ"/>
        </w:rPr>
        <w:t xml:space="preserve">Termín zahájení činností </w:t>
      </w:r>
      <w:r w:rsidR="00EF4654">
        <w:rPr>
          <w:rFonts w:asciiTheme="minorHAnsi" w:hAnsiTheme="minorHAnsi" w:cstheme="minorHAnsi"/>
          <w:b/>
          <w:bCs/>
          <w:color w:val="000000"/>
          <w:sz w:val="22"/>
          <w:szCs w:val="22"/>
          <w:lang w:val="cs-CZ"/>
        </w:rPr>
        <w:t>příkazníka</w:t>
      </w:r>
      <w:r w:rsidRPr="00546AB9">
        <w:rPr>
          <w:rFonts w:asciiTheme="minorHAnsi" w:hAnsiTheme="minorHAnsi" w:cstheme="minorHAnsi"/>
          <w:b/>
          <w:bCs/>
          <w:color w:val="000000"/>
          <w:sz w:val="22"/>
          <w:szCs w:val="22"/>
          <w:lang w:val="cs-CZ"/>
        </w:rPr>
        <w:t>:</w:t>
      </w:r>
      <w:r>
        <w:rPr>
          <w:rFonts w:asciiTheme="minorHAnsi" w:hAnsiTheme="minorHAnsi" w:cstheme="minorHAnsi"/>
          <w:color w:val="000000"/>
          <w:sz w:val="22"/>
          <w:szCs w:val="22"/>
          <w:lang w:val="cs-CZ"/>
        </w:rPr>
        <w:t xml:space="preserve"> Předpokládaným termínem zahájení provádění díla je </w:t>
      </w:r>
      <w:proofErr w:type="spellStart"/>
      <w:r w:rsidRPr="00546AB9">
        <w:rPr>
          <w:rFonts w:asciiTheme="minorHAnsi" w:hAnsiTheme="minorHAnsi" w:cstheme="minorHAnsi"/>
          <w:color w:val="000000"/>
          <w:sz w:val="22"/>
          <w:szCs w:val="22"/>
          <w:highlight w:val="yellow"/>
          <w:lang w:val="cs-CZ"/>
        </w:rPr>
        <w:t>dd</w:t>
      </w:r>
      <w:proofErr w:type="spellEnd"/>
      <w:r w:rsidRPr="00546AB9">
        <w:rPr>
          <w:rFonts w:asciiTheme="minorHAnsi" w:hAnsiTheme="minorHAnsi" w:cstheme="minorHAnsi"/>
          <w:color w:val="000000"/>
          <w:sz w:val="22"/>
          <w:szCs w:val="22"/>
          <w:highlight w:val="yellow"/>
          <w:lang w:val="cs-CZ"/>
        </w:rPr>
        <w:t>.</w:t>
      </w:r>
      <w:r w:rsidR="00FD5A43">
        <w:rPr>
          <w:rFonts w:asciiTheme="minorHAnsi" w:hAnsiTheme="minorHAnsi" w:cstheme="minorHAnsi"/>
          <w:color w:val="000000"/>
          <w:sz w:val="22"/>
          <w:szCs w:val="22"/>
          <w:highlight w:val="yellow"/>
          <w:lang w:val="cs-CZ"/>
        </w:rPr>
        <w:t xml:space="preserve"> </w:t>
      </w:r>
      <w:r w:rsidRPr="00546AB9">
        <w:rPr>
          <w:rFonts w:asciiTheme="minorHAnsi" w:hAnsiTheme="minorHAnsi" w:cstheme="minorHAnsi"/>
          <w:color w:val="000000"/>
          <w:sz w:val="22"/>
          <w:szCs w:val="22"/>
          <w:highlight w:val="yellow"/>
          <w:lang w:val="cs-CZ"/>
        </w:rPr>
        <w:t>mm.</w:t>
      </w:r>
      <w:r w:rsidR="00FD5A43">
        <w:rPr>
          <w:rFonts w:asciiTheme="minorHAnsi" w:hAnsiTheme="minorHAnsi" w:cstheme="minorHAnsi"/>
          <w:color w:val="000000"/>
          <w:sz w:val="22"/>
          <w:szCs w:val="22"/>
          <w:highlight w:val="yellow"/>
          <w:lang w:val="cs-CZ"/>
        </w:rPr>
        <w:t xml:space="preserve"> </w:t>
      </w:r>
      <w:proofErr w:type="spellStart"/>
      <w:r w:rsidRPr="00546AB9">
        <w:rPr>
          <w:rFonts w:asciiTheme="minorHAnsi" w:hAnsiTheme="minorHAnsi" w:cstheme="minorHAnsi"/>
          <w:color w:val="000000"/>
          <w:sz w:val="22"/>
          <w:szCs w:val="22"/>
          <w:highlight w:val="yellow"/>
          <w:lang w:val="cs-CZ"/>
        </w:rPr>
        <w:t>rrrr</w:t>
      </w:r>
      <w:proofErr w:type="spellEnd"/>
      <w:r>
        <w:rPr>
          <w:rFonts w:asciiTheme="minorHAnsi" w:hAnsiTheme="minorHAnsi" w:cstheme="minorHAnsi"/>
          <w:color w:val="000000"/>
          <w:sz w:val="22"/>
          <w:szCs w:val="22"/>
          <w:lang w:val="cs-CZ"/>
        </w:rPr>
        <w:t xml:space="preserve">. </w:t>
      </w:r>
    </w:p>
    <w:p w14:paraId="676CBB02" w14:textId="780CE50A" w:rsidR="00BC39AA" w:rsidRPr="00EE2D05" w:rsidRDefault="00EE2D05" w:rsidP="00EE2D05">
      <w:pPr>
        <w:pStyle w:val="Zkladntext2"/>
        <w:tabs>
          <w:tab w:val="left" w:pos="360"/>
        </w:tabs>
        <w:spacing w:after="120"/>
        <w:ind w:left="357"/>
        <w:rPr>
          <w:rFonts w:asciiTheme="minorHAnsi" w:hAnsiTheme="minorHAnsi" w:cstheme="minorHAnsi"/>
          <w:b/>
          <w:bCs/>
          <w:color w:val="000000"/>
          <w:sz w:val="22"/>
          <w:szCs w:val="22"/>
          <w:lang w:val="cs-CZ"/>
        </w:rPr>
      </w:pPr>
      <w:r w:rsidRPr="00EE2D05">
        <w:rPr>
          <w:rFonts w:asciiTheme="minorHAnsi" w:hAnsiTheme="minorHAnsi" w:cstheme="minorHAnsi"/>
          <w:b/>
          <w:bCs/>
          <w:color w:val="000000"/>
          <w:sz w:val="22"/>
          <w:szCs w:val="22"/>
          <w:lang w:val="cs-CZ"/>
        </w:rPr>
        <w:tab/>
      </w:r>
      <w:r w:rsidRPr="009C2E14">
        <w:rPr>
          <w:rFonts w:asciiTheme="minorHAnsi" w:hAnsiTheme="minorHAnsi" w:cstheme="minorHAnsi"/>
          <w:b/>
          <w:bCs/>
          <w:color w:val="000000"/>
          <w:sz w:val="22"/>
          <w:szCs w:val="22"/>
          <w:lang w:val="cs-CZ"/>
        </w:rPr>
        <w:t xml:space="preserve">Termín ukončení činností </w:t>
      </w:r>
      <w:r w:rsidR="00EF4654">
        <w:rPr>
          <w:rFonts w:asciiTheme="minorHAnsi" w:hAnsiTheme="minorHAnsi" w:cstheme="minorHAnsi"/>
          <w:b/>
          <w:bCs/>
          <w:color w:val="000000"/>
          <w:sz w:val="22"/>
          <w:szCs w:val="22"/>
          <w:lang w:val="cs-CZ"/>
        </w:rPr>
        <w:t>příkazníka</w:t>
      </w:r>
      <w:r w:rsidRPr="009C2E14">
        <w:rPr>
          <w:rFonts w:asciiTheme="minorHAnsi" w:hAnsiTheme="minorHAnsi" w:cstheme="minorHAnsi"/>
          <w:b/>
          <w:bCs/>
          <w:color w:val="000000"/>
          <w:sz w:val="22"/>
          <w:szCs w:val="22"/>
          <w:lang w:val="cs-CZ"/>
        </w:rPr>
        <w:t>:</w:t>
      </w:r>
      <w:r w:rsidRPr="00EE2D05">
        <w:rPr>
          <w:rFonts w:asciiTheme="minorHAnsi" w:hAnsiTheme="minorHAnsi" w:cstheme="minorHAnsi"/>
          <w:b/>
          <w:bCs/>
          <w:color w:val="000000"/>
          <w:sz w:val="22"/>
          <w:szCs w:val="22"/>
          <w:lang w:val="cs-CZ"/>
        </w:rPr>
        <w:t xml:space="preserve"> </w:t>
      </w:r>
      <w:bookmarkStart w:id="2" w:name="_Hlk204163938"/>
      <w:r w:rsidRPr="00EE2D05">
        <w:rPr>
          <w:rFonts w:asciiTheme="minorHAnsi" w:hAnsiTheme="minorHAnsi" w:cstheme="minorHAnsi"/>
          <w:color w:val="000000"/>
          <w:sz w:val="22"/>
          <w:szCs w:val="22"/>
          <w:lang w:val="cs-CZ"/>
        </w:rPr>
        <w:t>Předpokládaným termínem ukončení provádění díla je 19.</w:t>
      </w:r>
      <w:r w:rsidR="00FD5A43">
        <w:rPr>
          <w:rFonts w:asciiTheme="minorHAnsi" w:hAnsiTheme="minorHAnsi" w:cstheme="minorHAnsi"/>
          <w:color w:val="000000"/>
          <w:sz w:val="22"/>
          <w:szCs w:val="22"/>
          <w:lang w:val="cs-CZ"/>
        </w:rPr>
        <w:t xml:space="preserve"> </w:t>
      </w:r>
      <w:r w:rsidRPr="00EE2D05">
        <w:rPr>
          <w:rFonts w:asciiTheme="minorHAnsi" w:hAnsiTheme="minorHAnsi" w:cstheme="minorHAnsi"/>
          <w:color w:val="000000"/>
          <w:sz w:val="22"/>
          <w:szCs w:val="22"/>
          <w:lang w:val="cs-CZ"/>
        </w:rPr>
        <w:t>12.</w:t>
      </w:r>
      <w:r w:rsidR="00FD5A43">
        <w:rPr>
          <w:rFonts w:asciiTheme="minorHAnsi" w:hAnsiTheme="minorHAnsi" w:cstheme="minorHAnsi"/>
          <w:color w:val="000000"/>
          <w:sz w:val="22"/>
          <w:szCs w:val="22"/>
          <w:lang w:val="cs-CZ"/>
        </w:rPr>
        <w:t xml:space="preserve"> </w:t>
      </w:r>
      <w:r w:rsidRPr="00EE2D05">
        <w:rPr>
          <w:rFonts w:asciiTheme="minorHAnsi" w:hAnsiTheme="minorHAnsi" w:cstheme="minorHAnsi"/>
          <w:color w:val="000000"/>
          <w:sz w:val="22"/>
          <w:szCs w:val="22"/>
          <w:lang w:val="cs-CZ"/>
        </w:rPr>
        <w:t>2026, nejpozději však den 31.</w:t>
      </w:r>
      <w:r w:rsidR="00FD5A43">
        <w:rPr>
          <w:rFonts w:asciiTheme="minorHAnsi" w:hAnsiTheme="minorHAnsi" w:cstheme="minorHAnsi"/>
          <w:color w:val="000000"/>
          <w:sz w:val="22"/>
          <w:szCs w:val="22"/>
          <w:lang w:val="cs-CZ"/>
        </w:rPr>
        <w:t xml:space="preserve"> </w:t>
      </w:r>
      <w:r w:rsidRPr="00EE2D05">
        <w:rPr>
          <w:rFonts w:asciiTheme="minorHAnsi" w:hAnsiTheme="minorHAnsi" w:cstheme="minorHAnsi"/>
          <w:color w:val="000000"/>
          <w:sz w:val="22"/>
          <w:szCs w:val="22"/>
          <w:lang w:val="cs-CZ"/>
        </w:rPr>
        <w:t>12.</w:t>
      </w:r>
      <w:r w:rsidR="00FD5A43">
        <w:rPr>
          <w:rFonts w:asciiTheme="minorHAnsi" w:hAnsiTheme="minorHAnsi" w:cstheme="minorHAnsi"/>
          <w:color w:val="000000"/>
          <w:sz w:val="22"/>
          <w:szCs w:val="22"/>
          <w:lang w:val="cs-CZ"/>
        </w:rPr>
        <w:t xml:space="preserve"> </w:t>
      </w:r>
      <w:r w:rsidRPr="00EE2D05">
        <w:rPr>
          <w:rFonts w:asciiTheme="minorHAnsi" w:hAnsiTheme="minorHAnsi" w:cstheme="minorHAnsi"/>
          <w:color w:val="000000"/>
          <w:sz w:val="22"/>
          <w:szCs w:val="22"/>
          <w:lang w:val="cs-CZ"/>
        </w:rPr>
        <w:t>2026.</w:t>
      </w:r>
      <w:bookmarkEnd w:id="2"/>
    </w:p>
    <w:p w14:paraId="514F2899" w14:textId="165F5926" w:rsidR="00314FE9" w:rsidRPr="008D7B2B" w:rsidRDefault="00F372C1" w:rsidP="00226AE4">
      <w:pPr>
        <w:numPr>
          <w:ilvl w:val="0"/>
          <w:numId w:val="5"/>
        </w:numPr>
        <w:jc w:val="both"/>
        <w:rPr>
          <w:rFonts w:asciiTheme="minorHAnsi" w:hAnsiTheme="minorHAnsi" w:cstheme="minorHAnsi"/>
          <w:sz w:val="22"/>
          <w:szCs w:val="22"/>
        </w:rPr>
      </w:pPr>
      <w:r w:rsidRPr="008D7B2B">
        <w:rPr>
          <w:rFonts w:asciiTheme="minorHAnsi" w:hAnsiTheme="minorHAnsi" w:cstheme="minorHAnsi"/>
          <w:sz w:val="22"/>
          <w:szCs w:val="22"/>
        </w:rPr>
        <w:t>Příkazník</w:t>
      </w:r>
      <w:r w:rsidR="00314FE9" w:rsidRPr="008D7B2B">
        <w:rPr>
          <w:rFonts w:asciiTheme="minorHAnsi" w:hAnsiTheme="minorHAnsi" w:cstheme="minorHAnsi"/>
          <w:sz w:val="22"/>
          <w:szCs w:val="22"/>
        </w:rPr>
        <w:t xml:space="preserve"> se zavazuje, že </w:t>
      </w:r>
      <w:r w:rsidR="00297AA4" w:rsidRPr="008D7B2B">
        <w:rPr>
          <w:rFonts w:asciiTheme="minorHAnsi" w:hAnsiTheme="minorHAnsi" w:cstheme="minorHAnsi"/>
          <w:sz w:val="22"/>
          <w:szCs w:val="22"/>
        </w:rPr>
        <w:t xml:space="preserve">bude </w:t>
      </w:r>
      <w:r w:rsidR="003A7510" w:rsidRPr="008D7B2B">
        <w:rPr>
          <w:rFonts w:asciiTheme="minorHAnsi" w:hAnsiTheme="minorHAnsi" w:cstheme="minorHAnsi"/>
          <w:sz w:val="22"/>
          <w:szCs w:val="22"/>
        </w:rPr>
        <w:t>tuto smlouvu</w:t>
      </w:r>
      <w:r w:rsidR="00297AA4" w:rsidRPr="008D7B2B">
        <w:rPr>
          <w:rFonts w:asciiTheme="minorHAnsi" w:hAnsiTheme="minorHAnsi" w:cstheme="minorHAnsi"/>
          <w:sz w:val="22"/>
          <w:szCs w:val="22"/>
        </w:rPr>
        <w:t xml:space="preserve"> plnit </w:t>
      </w:r>
      <w:r w:rsidR="00314FE9" w:rsidRPr="008D7B2B">
        <w:rPr>
          <w:rFonts w:asciiTheme="minorHAnsi" w:hAnsiTheme="minorHAnsi" w:cstheme="minorHAnsi"/>
          <w:sz w:val="22"/>
          <w:szCs w:val="22"/>
        </w:rPr>
        <w:t>v souladu s</w:t>
      </w:r>
      <w:r w:rsidR="00E0634D">
        <w:rPr>
          <w:rFonts w:asciiTheme="minorHAnsi" w:hAnsiTheme="minorHAnsi" w:cstheme="minorHAnsi"/>
          <w:sz w:val="22"/>
          <w:szCs w:val="22"/>
        </w:rPr>
        <w:t xml:space="preserve"> pokyny příkazce a </w:t>
      </w:r>
      <w:r w:rsidR="00EE2D05">
        <w:rPr>
          <w:rFonts w:asciiTheme="minorHAnsi" w:hAnsiTheme="minorHAnsi" w:cstheme="minorHAnsi"/>
          <w:sz w:val="22"/>
          <w:szCs w:val="22"/>
        </w:rPr>
        <w:t xml:space="preserve">v souladu s </w:t>
      </w:r>
      <w:r w:rsidR="00EE2D05" w:rsidRPr="00EE2D05">
        <w:rPr>
          <w:rFonts w:asciiTheme="minorHAnsi" w:hAnsiTheme="minorHAnsi" w:cstheme="minorHAnsi"/>
          <w:sz w:val="22"/>
          <w:szCs w:val="22"/>
        </w:rPr>
        <w:t>harmonogram</w:t>
      </w:r>
      <w:r w:rsidR="00EE2D05">
        <w:rPr>
          <w:rFonts w:asciiTheme="minorHAnsi" w:hAnsiTheme="minorHAnsi" w:cstheme="minorHAnsi"/>
          <w:sz w:val="22"/>
          <w:szCs w:val="22"/>
        </w:rPr>
        <w:t>em</w:t>
      </w:r>
      <w:r w:rsidR="00EE2D05" w:rsidRPr="00EE2D05">
        <w:rPr>
          <w:rFonts w:asciiTheme="minorHAnsi" w:hAnsiTheme="minorHAnsi" w:cstheme="minorHAnsi"/>
          <w:sz w:val="22"/>
          <w:szCs w:val="22"/>
        </w:rPr>
        <w:t xml:space="preserve"> prací na provádění díla</w:t>
      </w:r>
      <w:r w:rsidR="00EE2D05">
        <w:rPr>
          <w:rFonts w:asciiTheme="minorHAnsi" w:hAnsiTheme="minorHAnsi" w:cstheme="minorHAnsi"/>
          <w:sz w:val="22"/>
          <w:szCs w:val="22"/>
        </w:rPr>
        <w:t xml:space="preserve">, který </w:t>
      </w:r>
      <w:r w:rsidR="00EE2D05" w:rsidRPr="00EE2D05">
        <w:rPr>
          <w:rFonts w:asciiTheme="minorHAnsi" w:hAnsiTheme="minorHAnsi" w:cstheme="minorHAnsi"/>
          <w:sz w:val="22"/>
          <w:szCs w:val="22"/>
        </w:rPr>
        <w:t xml:space="preserve">bude příkazníkovi předložen nejpozději do </w:t>
      </w:r>
      <w:proofErr w:type="gramStart"/>
      <w:r w:rsidR="00EE2D05" w:rsidRPr="00EE2D05">
        <w:rPr>
          <w:rFonts w:asciiTheme="minorHAnsi" w:hAnsiTheme="minorHAnsi" w:cstheme="minorHAnsi"/>
          <w:sz w:val="22"/>
          <w:szCs w:val="22"/>
        </w:rPr>
        <w:t>5-ti</w:t>
      </w:r>
      <w:proofErr w:type="gramEnd"/>
      <w:r w:rsidR="00EE2D05" w:rsidRPr="00EE2D05">
        <w:rPr>
          <w:rFonts w:asciiTheme="minorHAnsi" w:hAnsiTheme="minorHAnsi" w:cstheme="minorHAnsi"/>
          <w:sz w:val="22"/>
          <w:szCs w:val="22"/>
        </w:rPr>
        <w:t xml:space="preserve"> pracovních dnů po podpisu smlouvy o dílo</w:t>
      </w:r>
      <w:r w:rsidR="00314FE9" w:rsidRPr="008D7B2B">
        <w:rPr>
          <w:rFonts w:asciiTheme="minorHAnsi" w:hAnsiTheme="minorHAnsi" w:cstheme="minorHAnsi"/>
          <w:sz w:val="22"/>
          <w:szCs w:val="22"/>
        </w:rPr>
        <w:t xml:space="preserve">. </w:t>
      </w:r>
    </w:p>
    <w:p w14:paraId="64D54C7F" w14:textId="77777777" w:rsidR="00226AE4" w:rsidRPr="008D7B2B" w:rsidRDefault="00226AE4" w:rsidP="00226AE4">
      <w:pPr>
        <w:tabs>
          <w:tab w:val="left" w:pos="360"/>
        </w:tabs>
        <w:ind w:left="360"/>
        <w:jc w:val="both"/>
        <w:rPr>
          <w:rFonts w:asciiTheme="minorHAnsi" w:hAnsiTheme="minorHAnsi" w:cstheme="minorHAnsi"/>
          <w:sz w:val="22"/>
          <w:szCs w:val="22"/>
        </w:rPr>
      </w:pPr>
    </w:p>
    <w:p w14:paraId="65E498F3" w14:textId="77777777" w:rsidR="00DF4C79" w:rsidRPr="008D7B2B" w:rsidRDefault="00DF4C79" w:rsidP="00007D0A">
      <w:pPr>
        <w:jc w:val="both"/>
        <w:rPr>
          <w:rFonts w:asciiTheme="minorHAnsi" w:hAnsiTheme="minorHAnsi" w:cstheme="minorHAnsi"/>
          <w:color w:val="000000"/>
          <w:sz w:val="22"/>
          <w:szCs w:val="22"/>
        </w:rPr>
      </w:pPr>
    </w:p>
    <w:p w14:paraId="0DCC82F0" w14:textId="77777777" w:rsidR="00A0273E" w:rsidRPr="008D7B2B" w:rsidRDefault="00BF52E1" w:rsidP="00A0273E">
      <w:pPr>
        <w:jc w:val="center"/>
        <w:outlineLvl w:val="0"/>
        <w:rPr>
          <w:rFonts w:asciiTheme="minorHAnsi" w:hAnsiTheme="minorHAnsi" w:cstheme="minorHAnsi"/>
          <w:b/>
          <w:color w:val="000000"/>
          <w:sz w:val="22"/>
          <w:szCs w:val="22"/>
        </w:rPr>
      </w:pPr>
      <w:r w:rsidRPr="008D7B2B">
        <w:rPr>
          <w:rFonts w:asciiTheme="minorHAnsi" w:hAnsiTheme="minorHAnsi" w:cstheme="minorHAnsi"/>
          <w:b/>
          <w:color w:val="000000"/>
          <w:sz w:val="22"/>
          <w:szCs w:val="22"/>
        </w:rPr>
        <w:t>VI</w:t>
      </w:r>
      <w:r w:rsidR="00D11255" w:rsidRPr="008D7B2B">
        <w:rPr>
          <w:rFonts w:asciiTheme="minorHAnsi" w:hAnsiTheme="minorHAnsi" w:cstheme="minorHAnsi"/>
          <w:b/>
          <w:color w:val="000000"/>
          <w:sz w:val="22"/>
          <w:szCs w:val="22"/>
        </w:rPr>
        <w:t>I</w:t>
      </w:r>
      <w:r w:rsidRPr="008D7B2B">
        <w:rPr>
          <w:rFonts w:asciiTheme="minorHAnsi" w:hAnsiTheme="minorHAnsi" w:cstheme="minorHAnsi"/>
          <w:b/>
          <w:color w:val="000000"/>
          <w:sz w:val="22"/>
          <w:szCs w:val="22"/>
        </w:rPr>
        <w:t>.</w:t>
      </w:r>
      <w:r w:rsidR="00A0273E" w:rsidRPr="008D7B2B">
        <w:rPr>
          <w:rFonts w:asciiTheme="minorHAnsi" w:hAnsiTheme="minorHAnsi" w:cstheme="minorHAnsi"/>
          <w:b/>
          <w:color w:val="000000"/>
          <w:sz w:val="22"/>
          <w:szCs w:val="22"/>
        </w:rPr>
        <w:t xml:space="preserve">  </w:t>
      </w:r>
      <w:r w:rsidR="00DC430D" w:rsidRPr="008D7B2B">
        <w:rPr>
          <w:rFonts w:asciiTheme="minorHAnsi" w:hAnsiTheme="minorHAnsi" w:cstheme="minorHAnsi"/>
          <w:b/>
          <w:color w:val="000000"/>
          <w:sz w:val="22"/>
          <w:szCs w:val="22"/>
        </w:rPr>
        <w:t>Ú</w:t>
      </w:r>
      <w:r w:rsidR="00A0273E" w:rsidRPr="008D7B2B">
        <w:rPr>
          <w:rFonts w:asciiTheme="minorHAnsi" w:hAnsiTheme="minorHAnsi" w:cstheme="minorHAnsi"/>
          <w:b/>
          <w:color w:val="000000"/>
          <w:sz w:val="22"/>
          <w:szCs w:val="22"/>
        </w:rPr>
        <w:t>plat</w:t>
      </w:r>
      <w:r w:rsidR="00DC430D" w:rsidRPr="008D7B2B">
        <w:rPr>
          <w:rFonts w:asciiTheme="minorHAnsi" w:hAnsiTheme="minorHAnsi" w:cstheme="minorHAnsi"/>
          <w:b/>
          <w:color w:val="000000"/>
          <w:sz w:val="22"/>
          <w:szCs w:val="22"/>
        </w:rPr>
        <w:t>a</w:t>
      </w:r>
      <w:r w:rsidR="00A0273E" w:rsidRPr="008D7B2B">
        <w:rPr>
          <w:rFonts w:asciiTheme="minorHAnsi" w:hAnsiTheme="minorHAnsi" w:cstheme="minorHAnsi"/>
          <w:b/>
          <w:color w:val="000000"/>
          <w:sz w:val="22"/>
          <w:szCs w:val="22"/>
        </w:rPr>
        <w:t xml:space="preserve"> </w:t>
      </w:r>
      <w:r w:rsidR="00F372C1" w:rsidRPr="008D7B2B">
        <w:rPr>
          <w:rFonts w:asciiTheme="minorHAnsi" w:hAnsiTheme="minorHAnsi" w:cstheme="minorHAnsi"/>
          <w:b/>
          <w:color w:val="000000"/>
          <w:sz w:val="22"/>
          <w:szCs w:val="22"/>
        </w:rPr>
        <w:t>příkazník</w:t>
      </w:r>
      <w:r w:rsidR="009F133E" w:rsidRPr="008D7B2B">
        <w:rPr>
          <w:rFonts w:asciiTheme="minorHAnsi" w:hAnsiTheme="minorHAnsi" w:cstheme="minorHAnsi"/>
          <w:b/>
          <w:color w:val="000000"/>
          <w:sz w:val="22"/>
          <w:szCs w:val="22"/>
        </w:rPr>
        <w:t>a</w:t>
      </w:r>
    </w:p>
    <w:p w14:paraId="79C7F0CC" w14:textId="77777777" w:rsidR="00BF52E1" w:rsidRPr="008D7B2B" w:rsidRDefault="00BF52E1" w:rsidP="00A0273E">
      <w:pPr>
        <w:outlineLvl w:val="0"/>
        <w:rPr>
          <w:rFonts w:asciiTheme="minorHAnsi" w:hAnsiTheme="minorHAnsi" w:cstheme="minorHAnsi"/>
          <w:b/>
          <w:color w:val="000000"/>
          <w:sz w:val="22"/>
          <w:szCs w:val="22"/>
        </w:rPr>
      </w:pPr>
    </w:p>
    <w:p w14:paraId="066DCA7C" w14:textId="5EBEC549" w:rsidR="00381EB9" w:rsidRPr="00EB46A9" w:rsidRDefault="0064246F" w:rsidP="00EB46A9">
      <w:pPr>
        <w:pStyle w:val="Zkladntext2"/>
        <w:numPr>
          <w:ilvl w:val="0"/>
          <w:numId w:val="42"/>
        </w:numPr>
        <w:spacing w:after="120"/>
        <w:rPr>
          <w:rFonts w:asciiTheme="minorHAnsi" w:hAnsiTheme="minorHAnsi" w:cstheme="minorHAnsi"/>
          <w:b/>
          <w:sz w:val="22"/>
          <w:szCs w:val="22"/>
        </w:rPr>
      </w:pPr>
      <w:r w:rsidRPr="00EB46A9">
        <w:rPr>
          <w:rFonts w:asciiTheme="minorHAnsi" w:hAnsiTheme="minorHAnsi" w:cstheme="minorHAnsi"/>
          <w:sz w:val="22"/>
          <w:szCs w:val="22"/>
        </w:rPr>
        <w:t xml:space="preserve">Celková cena plnění specifikovaného v této smlouvě byla stanovena ve výši </w:t>
      </w:r>
      <w:r w:rsidR="004F2D08" w:rsidRPr="00D04810">
        <w:rPr>
          <w:rFonts w:ascii="Calibri" w:hAnsi="Calibri" w:cs="Calibri"/>
          <w:color w:val="000000"/>
          <w:sz w:val="22"/>
          <w:szCs w:val="22"/>
          <w:highlight w:val="yellow"/>
        </w:rPr>
        <w:t>(</w:t>
      </w:r>
      <w:r w:rsidR="004F2D08">
        <w:rPr>
          <w:rFonts w:ascii="Calibri" w:hAnsi="Calibri" w:cs="Calibri"/>
          <w:color w:val="000000"/>
          <w:sz w:val="22"/>
          <w:szCs w:val="22"/>
          <w:highlight w:val="yellow"/>
        </w:rPr>
        <w:t>BUDE DOPLNĚNO</w:t>
      </w:r>
      <w:r w:rsidR="004F2D08" w:rsidRPr="00D04810">
        <w:rPr>
          <w:rFonts w:ascii="Calibri" w:hAnsi="Calibri" w:cs="Calibri"/>
          <w:color w:val="000000"/>
          <w:sz w:val="22"/>
          <w:szCs w:val="22"/>
          <w:highlight w:val="yellow"/>
        </w:rPr>
        <w:t>)</w:t>
      </w:r>
      <w:r w:rsidRPr="00EB46A9">
        <w:rPr>
          <w:rFonts w:asciiTheme="minorHAnsi" w:hAnsiTheme="minorHAnsi" w:cstheme="minorHAnsi"/>
          <w:sz w:val="22"/>
          <w:szCs w:val="22"/>
        </w:rPr>
        <w:t xml:space="preserve"> Kč bez DPH, DPH ve výši </w:t>
      </w:r>
      <w:r w:rsidR="004F2D08" w:rsidRPr="00D04810">
        <w:rPr>
          <w:rFonts w:ascii="Calibri" w:hAnsi="Calibri" w:cs="Calibri"/>
          <w:color w:val="000000"/>
          <w:sz w:val="22"/>
          <w:szCs w:val="22"/>
          <w:highlight w:val="yellow"/>
        </w:rPr>
        <w:t>(</w:t>
      </w:r>
      <w:r w:rsidR="004F2D08">
        <w:rPr>
          <w:rFonts w:ascii="Calibri" w:hAnsi="Calibri" w:cs="Calibri"/>
          <w:color w:val="000000"/>
          <w:sz w:val="22"/>
          <w:szCs w:val="22"/>
          <w:highlight w:val="yellow"/>
        </w:rPr>
        <w:t>BUDE DOPLNĚNO</w:t>
      </w:r>
      <w:r w:rsidR="004F2D08" w:rsidRPr="00D04810">
        <w:rPr>
          <w:rFonts w:ascii="Calibri" w:hAnsi="Calibri" w:cs="Calibri"/>
          <w:color w:val="000000"/>
          <w:sz w:val="22"/>
          <w:szCs w:val="22"/>
          <w:highlight w:val="yellow"/>
        </w:rPr>
        <w:t>)</w:t>
      </w:r>
      <w:r w:rsidR="004F2D08">
        <w:rPr>
          <w:rFonts w:ascii="Calibri" w:hAnsi="Calibri" w:cs="Calibri"/>
          <w:color w:val="000000"/>
          <w:sz w:val="22"/>
          <w:szCs w:val="22"/>
        </w:rPr>
        <w:t xml:space="preserve"> </w:t>
      </w:r>
      <w:r w:rsidRPr="00EB46A9">
        <w:rPr>
          <w:rFonts w:asciiTheme="minorHAnsi" w:hAnsiTheme="minorHAnsi" w:cstheme="minorHAnsi"/>
          <w:sz w:val="22"/>
          <w:szCs w:val="22"/>
        </w:rPr>
        <w:t xml:space="preserve">% činí  částku </w:t>
      </w:r>
      <w:r w:rsidR="004F2D08" w:rsidRPr="00D04810">
        <w:rPr>
          <w:rFonts w:ascii="Calibri" w:hAnsi="Calibri" w:cs="Calibri"/>
          <w:color w:val="000000"/>
          <w:sz w:val="22"/>
          <w:szCs w:val="22"/>
          <w:highlight w:val="yellow"/>
        </w:rPr>
        <w:t>(</w:t>
      </w:r>
      <w:r w:rsidR="004F2D08">
        <w:rPr>
          <w:rFonts w:ascii="Calibri" w:hAnsi="Calibri" w:cs="Calibri"/>
          <w:color w:val="000000"/>
          <w:sz w:val="22"/>
          <w:szCs w:val="22"/>
          <w:highlight w:val="yellow"/>
        </w:rPr>
        <w:t>BUDE DOPLNĚNO</w:t>
      </w:r>
      <w:r w:rsidR="004F2D08" w:rsidRPr="00D04810">
        <w:rPr>
          <w:rFonts w:ascii="Calibri" w:hAnsi="Calibri" w:cs="Calibri"/>
          <w:color w:val="000000"/>
          <w:sz w:val="22"/>
          <w:szCs w:val="22"/>
          <w:highlight w:val="yellow"/>
        </w:rPr>
        <w:t>)</w:t>
      </w:r>
      <w:r w:rsidR="004F2D08">
        <w:rPr>
          <w:rFonts w:ascii="Calibri" w:hAnsi="Calibri" w:cs="Calibri"/>
          <w:color w:val="000000"/>
          <w:sz w:val="22"/>
          <w:szCs w:val="22"/>
        </w:rPr>
        <w:t xml:space="preserve"> </w:t>
      </w:r>
      <w:r w:rsidRPr="00EB46A9">
        <w:rPr>
          <w:rFonts w:asciiTheme="minorHAnsi" w:hAnsiTheme="minorHAnsi" w:cstheme="minorHAnsi"/>
          <w:sz w:val="22"/>
          <w:szCs w:val="22"/>
        </w:rPr>
        <w:t xml:space="preserve">Kč. Celková cena plnění včetně DPH činí </w:t>
      </w:r>
      <w:r w:rsidR="004F2D08" w:rsidRPr="00D04810">
        <w:rPr>
          <w:rFonts w:ascii="Calibri" w:hAnsi="Calibri" w:cs="Calibri"/>
          <w:color w:val="000000"/>
          <w:sz w:val="22"/>
          <w:szCs w:val="22"/>
          <w:highlight w:val="yellow"/>
        </w:rPr>
        <w:t>(</w:t>
      </w:r>
      <w:r w:rsidR="004F2D08">
        <w:rPr>
          <w:rFonts w:ascii="Calibri" w:hAnsi="Calibri" w:cs="Calibri"/>
          <w:color w:val="000000"/>
          <w:sz w:val="22"/>
          <w:szCs w:val="22"/>
          <w:highlight w:val="yellow"/>
        </w:rPr>
        <w:t>BUDE DOPLNĚNO</w:t>
      </w:r>
      <w:r w:rsidR="004F2D08" w:rsidRPr="00D04810">
        <w:rPr>
          <w:rFonts w:ascii="Calibri" w:hAnsi="Calibri" w:cs="Calibri"/>
          <w:color w:val="000000"/>
          <w:sz w:val="22"/>
          <w:szCs w:val="22"/>
          <w:highlight w:val="yellow"/>
        </w:rPr>
        <w:t>)</w:t>
      </w:r>
      <w:r w:rsidR="004F2D08">
        <w:rPr>
          <w:rFonts w:ascii="Calibri" w:hAnsi="Calibri" w:cs="Calibri"/>
          <w:color w:val="000000"/>
          <w:sz w:val="22"/>
          <w:szCs w:val="22"/>
        </w:rPr>
        <w:t xml:space="preserve"> </w:t>
      </w:r>
      <w:r w:rsidRPr="00EB46A9">
        <w:rPr>
          <w:rFonts w:asciiTheme="minorHAnsi" w:hAnsiTheme="minorHAnsi" w:cstheme="minorHAnsi"/>
          <w:sz w:val="22"/>
          <w:szCs w:val="22"/>
        </w:rPr>
        <w:t>Kč.</w:t>
      </w:r>
    </w:p>
    <w:p w14:paraId="3CFD9AA3" w14:textId="0452178C" w:rsidR="00314FE9" w:rsidRPr="008D7B2B" w:rsidRDefault="004F2D08" w:rsidP="00EB46A9">
      <w:pPr>
        <w:pStyle w:val="Zkladntext2"/>
        <w:numPr>
          <w:ilvl w:val="0"/>
          <w:numId w:val="42"/>
        </w:numPr>
        <w:spacing w:after="120"/>
        <w:rPr>
          <w:rFonts w:asciiTheme="minorHAnsi" w:hAnsiTheme="minorHAnsi" w:cstheme="minorHAnsi"/>
          <w:sz w:val="22"/>
          <w:szCs w:val="22"/>
        </w:rPr>
      </w:pPr>
      <w:r>
        <w:rPr>
          <w:rFonts w:asciiTheme="minorHAnsi" w:hAnsiTheme="minorHAnsi" w:cstheme="minorHAnsi"/>
          <w:sz w:val="22"/>
          <w:szCs w:val="22"/>
        </w:rPr>
        <w:t>Odměna</w:t>
      </w:r>
      <w:r w:rsidRPr="008D7B2B">
        <w:rPr>
          <w:rFonts w:asciiTheme="minorHAnsi" w:hAnsiTheme="minorHAnsi" w:cstheme="minorHAnsi"/>
          <w:sz w:val="22"/>
          <w:szCs w:val="22"/>
        </w:rPr>
        <w:t xml:space="preserve"> příkazníka byla dohodnuta jako konečná a neměnná pevná cena, včetně všech daní a poplatků, které musí příkazník uhradit. Změna ceny je možná pouze na základě změny sazby DPH.</w:t>
      </w:r>
    </w:p>
    <w:p w14:paraId="2D946E97" w14:textId="5C697298" w:rsidR="00314FE9" w:rsidRPr="008D7B2B" w:rsidRDefault="004F2D08" w:rsidP="00EB46A9">
      <w:pPr>
        <w:pStyle w:val="Zkladntext2"/>
        <w:numPr>
          <w:ilvl w:val="0"/>
          <w:numId w:val="42"/>
        </w:numPr>
        <w:spacing w:after="120"/>
        <w:rPr>
          <w:rFonts w:asciiTheme="minorHAnsi" w:hAnsiTheme="minorHAnsi" w:cstheme="minorHAnsi"/>
          <w:sz w:val="22"/>
          <w:szCs w:val="22"/>
        </w:rPr>
      </w:pPr>
      <w:r w:rsidRPr="008D7B2B">
        <w:rPr>
          <w:rFonts w:asciiTheme="minorHAnsi" w:hAnsiTheme="minorHAnsi" w:cstheme="minorHAnsi"/>
          <w:sz w:val="22"/>
          <w:szCs w:val="22"/>
        </w:rPr>
        <w:t xml:space="preserve">V dohodnuté </w:t>
      </w:r>
      <w:r>
        <w:rPr>
          <w:rFonts w:asciiTheme="minorHAnsi" w:hAnsiTheme="minorHAnsi" w:cstheme="minorHAnsi"/>
          <w:sz w:val="22"/>
          <w:szCs w:val="22"/>
        </w:rPr>
        <w:t>odměně</w:t>
      </w:r>
      <w:r w:rsidRPr="008D7B2B">
        <w:rPr>
          <w:rFonts w:asciiTheme="minorHAnsi" w:hAnsiTheme="minorHAnsi" w:cstheme="minorHAnsi"/>
          <w:sz w:val="22"/>
          <w:szCs w:val="22"/>
        </w:rPr>
        <w:t xml:space="preserve"> jsou obsaženy všechny hlavní a vedlejší náklady příkazníka, které jsou nutné pro plnění </w:t>
      </w:r>
      <w:r>
        <w:rPr>
          <w:rFonts w:asciiTheme="minorHAnsi" w:hAnsiTheme="minorHAnsi" w:cstheme="minorHAnsi"/>
          <w:sz w:val="22"/>
          <w:szCs w:val="22"/>
        </w:rPr>
        <w:t xml:space="preserve">všech smlouvou stanovených povinností </w:t>
      </w:r>
      <w:r w:rsidRPr="008D7B2B">
        <w:rPr>
          <w:rFonts w:asciiTheme="minorHAnsi" w:hAnsiTheme="minorHAnsi" w:cstheme="minorHAnsi"/>
          <w:sz w:val="22"/>
          <w:szCs w:val="22"/>
        </w:rPr>
        <w:t>příkazníka.</w:t>
      </w:r>
    </w:p>
    <w:p w14:paraId="76D66A92" w14:textId="77777777" w:rsidR="004F2D08" w:rsidRDefault="004F2D08" w:rsidP="004F2D08">
      <w:pPr>
        <w:pStyle w:val="Zkladntext2"/>
        <w:numPr>
          <w:ilvl w:val="0"/>
          <w:numId w:val="42"/>
        </w:numPr>
        <w:spacing w:after="120"/>
        <w:rPr>
          <w:rFonts w:asciiTheme="minorHAnsi" w:hAnsiTheme="minorHAnsi" w:cstheme="minorHAnsi"/>
          <w:sz w:val="22"/>
          <w:szCs w:val="22"/>
        </w:rPr>
      </w:pPr>
      <w:r w:rsidRPr="001B7639">
        <w:rPr>
          <w:rFonts w:asciiTheme="minorHAnsi" w:hAnsiTheme="minorHAnsi" w:cstheme="minorHAnsi"/>
          <w:sz w:val="22"/>
          <w:szCs w:val="22"/>
        </w:rPr>
        <w:t xml:space="preserve">Podkladem pro úhradu </w:t>
      </w:r>
      <w:r>
        <w:rPr>
          <w:rFonts w:asciiTheme="minorHAnsi" w:hAnsiTheme="minorHAnsi" w:cstheme="minorHAnsi"/>
          <w:sz w:val="22"/>
          <w:szCs w:val="22"/>
        </w:rPr>
        <w:t xml:space="preserve">odměny </w:t>
      </w:r>
      <w:r w:rsidRPr="001B7639">
        <w:rPr>
          <w:rFonts w:asciiTheme="minorHAnsi" w:hAnsiTheme="minorHAnsi" w:cstheme="minorHAnsi"/>
          <w:sz w:val="22"/>
          <w:szCs w:val="22"/>
        </w:rPr>
        <w:t xml:space="preserve">bude faktura, která bude mít náležitosti daňového dokladu dle zákona </w:t>
      </w:r>
      <w:r>
        <w:rPr>
          <w:rFonts w:asciiTheme="minorHAnsi" w:hAnsiTheme="minorHAnsi" w:cstheme="minorHAnsi"/>
          <w:sz w:val="22"/>
          <w:szCs w:val="22"/>
        </w:rPr>
        <w:t xml:space="preserve">235/2004 Sb., </w:t>
      </w:r>
      <w:r w:rsidRPr="001B7639">
        <w:rPr>
          <w:rFonts w:asciiTheme="minorHAnsi" w:hAnsiTheme="minorHAnsi" w:cstheme="minorHAnsi"/>
          <w:sz w:val="22"/>
          <w:szCs w:val="22"/>
        </w:rPr>
        <w:t xml:space="preserve">o </w:t>
      </w:r>
      <w:r>
        <w:rPr>
          <w:rFonts w:asciiTheme="minorHAnsi" w:hAnsiTheme="minorHAnsi" w:cstheme="minorHAnsi"/>
          <w:sz w:val="22"/>
          <w:szCs w:val="22"/>
        </w:rPr>
        <w:t xml:space="preserve">dani z přidané hodnoty, ve znění pozdějších předpisů, </w:t>
      </w:r>
      <w:r w:rsidRPr="001B7639">
        <w:rPr>
          <w:rFonts w:asciiTheme="minorHAnsi" w:hAnsiTheme="minorHAnsi" w:cstheme="minorHAnsi"/>
          <w:sz w:val="22"/>
          <w:szCs w:val="22"/>
        </w:rPr>
        <w:t>a náležitosti stanovené obecně závaznými právními předpisy</w:t>
      </w:r>
      <w:r w:rsidRPr="001B7639" w:rsidDel="00F032F8">
        <w:rPr>
          <w:rFonts w:asciiTheme="minorHAnsi" w:hAnsiTheme="minorHAnsi" w:cstheme="minorHAnsi"/>
          <w:sz w:val="22"/>
          <w:szCs w:val="22"/>
        </w:rPr>
        <w:t xml:space="preserve"> </w:t>
      </w:r>
      <w:r w:rsidRPr="001B7639">
        <w:rPr>
          <w:rFonts w:asciiTheme="minorHAnsi" w:hAnsiTheme="minorHAnsi" w:cstheme="minorHAnsi"/>
          <w:sz w:val="22"/>
          <w:szCs w:val="22"/>
        </w:rPr>
        <w:t>(dále jen „faktura“). Faktura musí kromě zákonem stanovených náležitostí pro daňový doklad obsahovat také:</w:t>
      </w:r>
    </w:p>
    <w:p w14:paraId="1AC34965" w14:textId="77777777" w:rsidR="004F2D08" w:rsidRDefault="004F2D08" w:rsidP="004F2D08">
      <w:pPr>
        <w:pStyle w:val="Odstavecseseznamem"/>
        <w:numPr>
          <w:ilvl w:val="0"/>
          <w:numId w:val="38"/>
        </w:numPr>
        <w:tabs>
          <w:tab w:val="left" w:pos="360"/>
        </w:tabs>
        <w:jc w:val="both"/>
        <w:rPr>
          <w:rFonts w:asciiTheme="minorHAnsi" w:hAnsiTheme="minorHAnsi" w:cstheme="minorHAnsi"/>
          <w:sz w:val="22"/>
          <w:szCs w:val="22"/>
        </w:rPr>
      </w:pPr>
      <w:r w:rsidRPr="001B7639">
        <w:rPr>
          <w:rFonts w:asciiTheme="minorHAnsi" w:hAnsiTheme="minorHAnsi" w:cstheme="minorHAnsi"/>
          <w:sz w:val="22"/>
          <w:szCs w:val="22"/>
        </w:rPr>
        <w:t xml:space="preserve">číslo smlouvy </w:t>
      </w:r>
      <w:r>
        <w:rPr>
          <w:rFonts w:asciiTheme="minorHAnsi" w:hAnsiTheme="minorHAnsi" w:cstheme="minorHAnsi"/>
          <w:sz w:val="22"/>
          <w:szCs w:val="22"/>
        </w:rPr>
        <w:t>příkazce</w:t>
      </w:r>
      <w:r w:rsidRPr="001B7639">
        <w:rPr>
          <w:rFonts w:asciiTheme="minorHAnsi" w:hAnsiTheme="minorHAnsi" w:cstheme="minorHAnsi"/>
          <w:sz w:val="22"/>
          <w:szCs w:val="22"/>
        </w:rPr>
        <w:t xml:space="preserve">, IČ </w:t>
      </w:r>
      <w:r>
        <w:rPr>
          <w:rFonts w:asciiTheme="minorHAnsi" w:hAnsiTheme="minorHAnsi" w:cstheme="minorHAnsi"/>
          <w:sz w:val="22"/>
          <w:szCs w:val="22"/>
        </w:rPr>
        <w:t>příkazce</w:t>
      </w:r>
      <w:r w:rsidRPr="001B7639">
        <w:rPr>
          <w:rFonts w:asciiTheme="minorHAnsi" w:hAnsiTheme="minorHAnsi" w:cstheme="minorHAnsi"/>
          <w:sz w:val="22"/>
          <w:szCs w:val="22"/>
        </w:rPr>
        <w:t>,</w:t>
      </w:r>
    </w:p>
    <w:p w14:paraId="50E35FF6" w14:textId="0C5BD331" w:rsidR="004F2D08" w:rsidRDefault="004F2D08" w:rsidP="004F2D08">
      <w:pPr>
        <w:pStyle w:val="Odstavecseseznamem"/>
        <w:numPr>
          <w:ilvl w:val="0"/>
          <w:numId w:val="38"/>
        </w:numPr>
        <w:tabs>
          <w:tab w:val="left" w:pos="360"/>
        </w:tabs>
        <w:jc w:val="both"/>
        <w:rPr>
          <w:rFonts w:asciiTheme="minorHAnsi" w:hAnsiTheme="minorHAnsi" w:cstheme="minorHAnsi"/>
          <w:sz w:val="22"/>
          <w:szCs w:val="22"/>
        </w:rPr>
      </w:pPr>
      <w:r w:rsidRPr="001B7639">
        <w:rPr>
          <w:rFonts w:asciiTheme="minorHAnsi" w:hAnsiTheme="minorHAnsi" w:cstheme="minorHAnsi"/>
          <w:sz w:val="22"/>
          <w:szCs w:val="22"/>
        </w:rPr>
        <w:t>předmět smlouvy, tj. text „</w:t>
      </w:r>
      <w:r>
        <w:rPr>
          <w:rFonts w:asciiTheme="minorHAnsi" w:hAnsiTheme="minorHAnsi" w:cstheme="minorHAnsi"/>
          <w:sz w:val="22"/>
          <w:szCs w:val="22"/>
        </w:rPr>
        <w:t>Příkazní smlouva o výkonu činností koordinátora bezpečnosti a ochrany zdraví při práci na staveništi</w:t>
      </w:r>
      <w:r w:rsidRPr="001B7639">
        <w:rPr>
          <w:rFonts w:asciiTheme="minorHAnsi" w:hAnsiTheme="minorHAnsi" w:cstheme="minorHAnsi"/>
          <w:sz w:val="22"/>
          <w:szCs w:val="22"/>
        </w:rPr>
        <w:t>“,</w:t>
      </w:r>
    </w:p>
    <w:p w14:paraId="3DE54A04" w14:textId="77777777" w:rsidR="004F2D08" w:rsidRDefault="004F2D08" w:rsidP="004F2D08">
      <w:pPr>
        <w:pStyle w:val="Odstavecseseznamem"/>
        <w:numPr>
          <w:ilvl w:val="0"/>
          <w:numId w:val="38"/>
        </w:numPr>
        <w:tabs>
          <w:tab w:val="left" w:pos="360"/>
        </w:tabs>
        <w:jc w:val="both"/>
        <w:rPr>
          <w:rFonts w:asciiTheme="minorHAnsi" w:hAnsiTheme="minorHAnsi" w:cstheme="minorHAnsi"/>
          <w:sz w:val="22"/>
          <w:szCs w:val="22"/>
        </w:rPr>
      </w:pPr>
      <w:r>
        <w:rPr>
          <w:rFonts w:asciiTheme="minorHAnsi" w:hAnsiTheme="minorHAnsi" w:cstheme="minorHAnsi"/>
          <w:sz w:val="22"/>
          <w:szCs w:val="22"/>
        </w:rPr>
        <w:t xml:space="preserve">označení projektu, tedy </w:t>
      </w:r>
      <w:r w:rsidRPr="001B7639">
        <w:rPr>
          <w:rFonts w:asciiTheme="minorHAnsi" w:hAnsiTheme="minorHAnsi" w:cstheme="minorHAnsi"/>
          <w:sz w:val="22"/>
          <w:szCs w:val="22"/>
        </w:rPr>
        <w:t>„</w:t>
      </w:r>
      <w:r w:rsidRPr="001C0B97">
        <w:rPr>
          <w:rFonts w:asciiTheme="minorHAnsi" w:hAnsiTheme="minorHAnsi" w:cstheme="minorHAnsi"/>
          <w:color w:val="000000"/>
          <w:sz w:val="22"/>
          <w:szCs w:val="22"/>
        </w:rPr>
        <w:t>Modernizace e-INFRA CZ II</w:t>
      </w:r>
      <w:r w:rsidRPr="001B7639">
        <w:rPr>
          <w:rFonts w:asciiTheme="minorHAnsi" w:hAnsiTheme="minorHAnsi" w:cstheme="minorHAnsi"/>
          <w:sz w:val="22"/>
          <w:szCs w:val="22"/>
        </w:rPr>
        <w:t>“</w:t>
      </w:r>
      <w:r>
        <w:rPr>
          <w:rFonts w:asciiTheme="minorHAnsi" w:hAnsiTheme="minorHAnsi" w:cstheme="minorHAnsi"/>
          <w:sz w:val="22"/>
          <w:szCs w:val="22"/>
        </w:rPr>
        <w:t xml:space="preserve">, a dále také číslo projektu </w:t>
      </w:r>
      <w:r w:rsidRPr="001C0B97">
        <w:rPr>
          <w:rFonts w:asciiTheme="minorHAnsi" w:hAnsiTheme="minorHAnsi" w:cstheme="minorHAnsi"/>
          <w:color w:val="000000"/>
          <w:sz w:val="22"/>
          <w:szCs w:val="22"/>
        </w:rPr>
        <w:t>CZ.02.01.01/00/23_016/0008329</w:t>
      </w:r>
      <w:r>
        <w:rPr>
          <w:rFonts w:asciiTheme="minorHAnsi" w:hAnsiTheme="minorHAnsi" w:cstheme="minorHAnsi"/>
          <w:sz w:val="22"/>
          <w:szCs w:val="22"/>
        </w:rPr>
        <w:t>,</w:t>
      </w:r>
    </w:p>
    <w:p w14:paraId="205559A4" w14:textId="77777777" w:rsidR="004F2D08" w:rsidRDefault="004F2D08" w:rsidP="004F2D08">
      <w:pPr>
        <w:pStyle w:val="Odstavecseseznamem"/>
        <w:numPr>
          <w:ilvl w:val="0"/>
          <w:numId w:val="38"/>
        </w:numPr>
        <w:tabs>
          <w:tab w:val="left" w:pos="360"/>
        </w:tabs>
        <w:jc w:val="both"/>
        <w:rPr>
          <w:rFonts w:asciiTheme="minorHAnsi" w:hAnsiTheme="minorHAnsi" w:cstheme="minorHAnsi"/>
          <w:sz w:val="22"/>
          <w:szCs w:val="22"/>
        </w:rPr>
      </w:pPr>
      <w:r w:rsidRPr="001B7639">
        <w:rPr>
          <w:rFonts w:asciiTheme="minorHAnsi" w:hAnsiTheme="minorHAnsi" w:cstheme="minorHAnsi"/>
          <w:sz w:val="22"/>
          <w:szCs w:val="22"/>
        </w:rPr>
        <w:t xml:space="preserve">označení banky a čísla účtu, na který má být zaplaceno (pokud je číslo účtu odlišné od čísla uvedeného v čl. I, je </w:t>
      </w:r>
      <w:r>
        <w:rPr>
          <w:rFonts w:asciiTheme="minorHAnsi" w:hAnsiTheme="minorHAnsi" w:cstheme="minorHAnsi"/>
          <w:sz w:val="22"/>
          <w:szCs w:val="22"/>
        </w:rPr>
        <w:t xml:space="preserve">příkazník </w:t>
      </w:r>
      <w:r w:rsidRPr="001B7639">
        <w:rPr>
          <w:rFonts w:asciiTheme="minorHAnsi" w:hAnsiTheme="minorHAnsi" w:cstheme="minorHAnsi"/>
          <w:sz w:val="22"/>
          <w:szCs w:val="22"/>
        </w:rPr>
        <w:t xml:space="preserve">povinen o této skutečnosti informovat </w:t>
      </w:r>
      <w:r>
        <w:rPr>
          <w:rFonts w:asciiTheme="minorHAnsi" w:hAnsiTheme="minorHAnsi" w:cstheme="minorHAnsi"/>
          <w:sz w:val="22"/>
          <w:szCs w:val="22"/>
        </w:rPr>
        <w:t>příkazce</w:t>
      </w:r>
      <w:r w:rsidRPr="001B7639">
        <w:rPr>
          <w:rFonts w:asciiTheme="minorHAnsi" w:hAnsiTheme="minorHAnsi" w:cstheme="minorHAnsi"/>
          <w:sz w:val="22"/>
          <w:szCs w:val="22"/>
        </w:rPr>
        <w:t>),</w:t>
      </w:r>
    </w:p>
    <w:p w14:paraId="055CA86C" w14:textId="77777777" w:rsidR="004F2D08" w:rsidRDefault="004F2D08" w:rsidP="004F2D08">
      <w:pPr>
        <w:pStyle w:val="Odstavecseseznamem"/>
        <w:numPr>
          <w:ilvl w:val="0"/>
          <w:numId w:val="38"/>
        </w:numPr>
        <w:tabs>
          <w:tab w:val="left" w:pos="360"/>
        </w:tabs>
        <w:jc w:val="both"/>
        <w:rPr>
          <w:rFonts w:asciiTheme="minorHAnsi" w:hAnsiTheme="minorHAnsi" w:cstheme="minorHAnsi"/>
          <w:sz w:val="22"/>
          <w:szCs w:val="22"/>
        </w:rPr>
      </w:pPr>
      <w:r>
        <w:rPr>
          <w:rFonts w:asciiTheme="minorHAnsi" w:hAnsiTheme="minorHAnsi" w:cstheme="minorHAnsi"/>
          <w:sz w:val="22"/>
          <w:szCs w:val="22"/>
        </w:rPr>
        <w:t xml:space="preserve">tzv. interní číslo objednávky příkazce, které bude příkazníkovi sděleno do 10 pracovních dnů ode dne účinnosti smlouvy, </w:t>
      </w:r>
    </w:p>
    <w:p w14:paraId="1744C68A" w14:textId="77777777" w:rsidR="004F2D08" w:rsidRDefault="004F2D08" w:rsidP="004F2D08">
      <w:pPr>
        <w:pStyle w:val="Odstavecseseznamem"/>
        <w:numPr>
          <w:ilvl w:val="0"/>
          <w:numId w:val="38"/>
        </w:numPr>
        <w:tabs>
          <w:tab w:val="left" w:pos="360"/>
        </w:tabs>
        <w:jc w:val="both"/>
        <w:rPr>
          <w:rFonts w:asciiTheme="minorHAnsi" w:hAnsiTheme="minorHAnsi" w:cstheme="minorHAnsi"/>
          <w:sz w:val="22"/>
          <w:szCs w:val="22"/>
        </w:rPr>
      </w:pPr>
      <w:r w:rsidRPr="001B7639">
        <w:rPr>
          <w:rFonts w:asciiTheme="minorHAnsi" w:hAnsiTheme="minorHAnsi" w:cstheme="minorHAnsi"/>
          <w:sz w:val="22"/>
          <w:szCs w:val="22"/>
        </w:rPr>
        <w:lastRenderedPageBreak/>
        <w:t>lhůtu splatnosti faktury,</w:t>
      </w:r>
    </w:p>
    <w:p w14:paraId="2E55E203" w14:textId="1F86F3D4" w:rsidR="004F2D08" w:rsidRPr="004F2D08" w:rsidRDefault="004F2D08" w:rsidP="004F2D08">
      <w:pPr>
        <w:pStyle w:val="Odstavecseseznamem"/>
        <w:numPr>
          <w:ilvl w:val="0"/>
          <w:numId w:val="38"/>
        </w:numPr>
        <w:tabs>
          <w:tab w:val="left" w:pos="360"/>
        </w:tabs>
        <w:jc w:val="both"/>
        <w:rPr>
          <w:rFonts w:asciiTheme="minorHAnsi" w:hAnsiTheme="minorHAnsi" w:cstheme="minorHAnsi"/>
          <w:sz w:val="22"/>
          <w:szCs w:val="22"/>
        </w:rPr>
      </w:pPr>
      <w:r w:rsidRPr="004F2D08">
        <w:rPr>
          <w:rFonts w:asciiTheme="minorHAnsi" w:hAnsiTheme="minorHAnsi" w:cstheme="minorHAnsi"/>
          <w:color w:val="000000"/>
          <w:sz w:val="22"/>
          <w:szCs w:val="22"/>
        </w:rPr>
        <w:t>jméno a podpis osoby, která fakturu vystavila.</w:t>
      </w:r>
    </w:p>
    <w:p w14:paraId="6153E2DC" w14:textId="49F499F9" w:rsidR="00A8531D" w:rsidRPr="008D7B2B" w:rsidRDefault="004F2D08" w:rsidP="004F2D08">
      <w:pPr>
        <w:pStyle w:val="Zkladntext2"/>
        <w:numPr>
          <w:ilvl w:val="0"/>
          <w:numId w:val="42"/>
        </w:numPr>
        <w:spacing w:after="120"/>
        <w:rPr>
          <w:rFonts w:asciiTheme="minorHAnsi" w:hAnsiTheme="minorHAnsi" w:cstheme="minorHAnsi"/>
          <w:sz w:val="22"/>
          <w:szCs w:val="22"/>
        </w:rPr>
      </w:pPr>
      <w:r w:rsidRPr="00BF2FF2">
        <w:rPr>
          <w:rFonts w:asciiTheme="minorHAnsi" w:hAnsiTheme="minorHAnsi" w:cstheme="minorHAnsi"/>
          <w:sz w:val="22"/>
          <w:szCs w:val="22"/>
        </w:rPr>
        <w:t xml:space="preserve">Lhůta splatnosti faktury činí 30 kalendářních dnů ode dne jejího doručení </w:t>
      </w:r>
      <w:r>
        <w:rPr>
          <w:rFonts w:asciiTheme="minorHAnsi" w:hAnsiTheme="minorHAnsi" w:cstheme="minorHAnsi"/>
          <w:sz w:val="22"/>
          <w:szCs w:val="22"/>
        </w:rPr>
        <w:t>příkazci</w:t>
      </w:r>
      <w:r w:rsidRPr="00BF2FF2">
        <w:rPr>
          <w:rFonts w:asciiTheme="minorHAnsi" w:hAnsiTheme="minorHAnsi" w:cstheme="minorHAnsi"/>
          <w:sz w:val="22"/>
          <w:szCs w:val="22"/>
        </w:rPr>
        <w:t>. Doručení faktury se provede prostřednictvím provozovatele poštovních služeb</w:t>
      </w:r>
      <w:r>
        <w:rPr>
          <w:rFonts w:asciiTheme="minorHAnsi" w:hAnsiTheme="minorHAnsi" w:cstheme="minorHAnsi"/>
          <w:sz w:val="22"/>
          <w:szCs w:val="22"/>
        </w:rPr>
        <w:t xml:space="preserve"> nebo zasláním na e-mailovou adresu </w:t>
      </w:r>
      <w:hyperlink r:id="rId10" w:history="1">
        <w:r w:rsidRPr="00C04C2B">
          <w:rPr>
            <w:rStyle w:val="Hypertextovodkaz"/>
            <w:rFonts w:asciiTheme="minorHAnsi" w:hAnsiTheme="minorHAnsi" w:cstheme="minorHAnsi"/>
            <w:sz w:val="22"/>
            <w:szCs w:val="22"/>
          </w:rPr>
          <w:t>invoices@it4i.cz</w:t>
        </w:r>
      </w:hyperlink>
      <w:r w:rsidRPr="00BF2FF2">
        <w:rPr>
          <w:rFonts w:asciiTheme="minorHAnsi" w:hAnsiTheme="minorHAnsi" w:cstheme="minorHAnsi"/>
          <w:sz w:val="22"/>
          <w:szCs w:val="22"/>
        </w:rPr>
        <w:t>.</w:t>
      </w:r>
    </w:p>
    <w:p w14:paraId="6A32F9D8" w14:textId="5B6BCCF7" w:rsidR="00314FE9" w:rsidRPr="008D7B2B" w:rsidRDefault="004F2D08" w:rsidP="00EB46A9">
      <w:pPr>
        <w:pStyle w:val="Zkladntext2"/>
        <w:numPr>
          <w:ilvl w:val="0"/>
          <w:numId w:val="42"/>
        </w:numPr>
        <w:spacing w:after="120"/>
        <w:rPr>
          <w:rFonts w:asciiTheme="minorHAnsi" w:hAnsiTheme="minorHAnsi" w:cstheme="minorHAnsi"/>
          <w:sz w:val="22"/>
          <w:szCs w:val="22"/>
        </w:rPr>
      </w:pPr>
      <w:r w:rsidRPr="009C2E14">
        <w:rPr>
          <w:rFonts w:asciiTheme="minorHAnsi" w:hAnsiTheme="minorHAnsi" w:cstheme="minorHAnsi"/>
          <w:sz w:val="22"/>
          <w:szCs w:val="22"/>
        </w:rPr>
        <w:t xml:space="preserve">Příkazník je oprávněn fakturovat odměnu jednou měsíčně prostřednictvím dílčích faktur částkou odpovídající odměně uvedené v příloze č. </w:t>
      </w:r>
      <w:r>
        <w:rPr>
          <w:rFonts w:asciiTheme="minorHAnsi" w:hAnsiTheme="minorHAnsi" w:cstheme="minorHAnsi"/>
          <w:sz w:val="22"/>
          <w:szCs w:val="22"/>
        </w:rPr>
        <w:t>1</w:t>
      </w:r>
      <w:r w:rsidRPr="009C2E14">
        <w:rPr>
          <w:rFonts w:asciiTheme="minorHAnsi" w:hAnsiTheme="minorHAnsi" w:cstheme="minorHAnsi"/>
          <w:sz w:val="22"/>
          <w:szCs w:val="22"/>
        </w:rPr>
        <w:t xml:space="preserve"> smlouvy – platebním harmonogramu, a to až do výše odpovídající</w:t>
      </w:r>
      <w:r w:rsidRPr="009C2E14" w:rsidDel="002919FF">
        <w:rPr>
          <w:rFonts w:asciiTheme="minorHAnsi" w:hAnsiTheme="minorHAnsi" w:cstheme="minorHAnsi"/>
          <w:sz w:val="22"/>
          <w:szCs w:val="22"/>
        </w:rPr>
        <w:t xml:space="preserve"> </w:t>
      </w:r>
      <w:r w:rsidRPr="009C2E14">
        <w:rPr>
          <w:rFonts w:asciiTheme="minorHAnsi" w:hAnsiTheme="minorHAnsi" w:cstheme="minorHAnsi"/>
          <w:sz w:val="22"/>
          <w:szCs w:val="22"/>
        </w:rPr>
        <w:t>100 % celkové odměny.</w:t>
      </w:r>
    </w:p>
    <w:p w14:paraId="40A7D133" w14:textId="2A488A37" w:rsidR="00AF38D0" w:rsidRPr="00AF38D0" w:rsidRDefault="004F2D08" w:rsidP="00EB46A9">
      <w:pPr>
        <w:pStyle w:val="Zkladntext2"/>
        <w:numPr>
          <w:ilvl w:val="0"/>
          <w:numId w:val="42"/>
        </w:numPr>
        <w:spacing w:after="120"/>
        <w:rPr>
          <w:rFonts w:asciiTheme="minorHAnsi" w:hAnsiTheme="minorHAnsi" w:cstheme="minorHAnsi"/>
          <w:sz w:val="22"/>
          <w:szCs w:val="22"/>
        </w:rPr>
      </w:pPr>
      <w:r w:rsidRPr="00AF38D0">
        <w:rPr>
          <w:rFonts w:asciiTheme="minorHAnsi" w:hAnsiTheme="minorHAnsi" w:cstheme="minorHAnsi"/>
          <w:sz w:val="22"/>
          <w:szCs w:val="22"/>
        </w:rPr>
        <w:t xml:space="preserve">Datum uskutečnitelného zdanitelného plnění fakturovaných dílčích prací příkazníka je pro dílčí faktury </w:t>
      </w:r>
      <w:r>
        <w:rPr>
          <w:rFonts w:asciiTheme="minorHAnsi" w:hAnsiTheme="minorHAnsi" w:cstheme="minorHAnsi"/>
          <w:sz w:val="22"/>
          <w:szCs w:val="22"/>
        </w:rPr>
        <w:t>poslední pracovní den v měsíci.</w:t>
      </w:r>
      <w:r w:rsidR="00AF38D0">
        <w:rPr>
          <w:rFonts w:asciiTheme="minorHAnsi" w:hAnsiTheme="minorHAnsi" w:cstheme="minorHAnsi"/>
          <w:sz w:val="22"/>
          <w:szCs w:val="22"/>
        </w:rPr>
        <w:t xml:space="preserve"> </w:t>
      </w:r>
    </w:p>
    <w:p w14:paraId="13201488" w14:textId="63330306" w:rsidR="00314FE9" w:rsidRPr="008D7B2B" w:rsidRDefault="004F2D08" w:rsidP="00EB46A9">
      <w:pPr>
        <w:pStyle w:val="Zkladntext2"/>
        <w:numPr>
          <w:ilvl w:val="0"/>
          <w:numId w:val="42"/>
        </w:numPr>
        <w:spacing w:after="120"/>
        <w:rPr>
          <w:rFonts w:asciiTheme="minorHAnsi" w:hAnsiTheme="minorHAnsi" w:cstheme="minorHAnsi"/>
          <w:sz w:val="22"/>
          <w:szCs w:val="22"/>
        </w:rPr>
      </w:pPr>
      <w:r w:rsidRPr="008D7B2B">
        <w:rPr>
          <w:rFonts w:asciiTheme="minorHAnsi" w:hAnsiTheme="minorHAnsi" w:cstheme="minorHAnsi"/>
          <w:sz w:val="22"/>
          <w:szCs w:val="22"/>
        </w:rPr>
        <w:t xml:space="preserve">V případě prodlení příkazce s uhrazením faktury je příkazník oprávněn vyfakturovat příkazci úroky z prodlení </w:t>
      </w:r>
      <w:r>
        <w:rPr>
          <w:rFonts w:asciiTheme="minorHAnsi" w:hAnsiTheme="minorHAnsi" w:cstheme="minorHAnsi"/>
          <w:sz w:val="22"/>
          <w:szCs w:val="22"/>
        </w:rPr>
        <w:t>dle platných právních předpisů</w:t>
      </w:r>
      <w:r w:rsidRPr="008D7B2B">
        <w:rPr>
          <w:rFonts w:asciiTheme="minorHAnsi" w:hAnsiTheme="minorHAnsi" w:cstheme="minorHAnsi"/>
          <w:sz w:val="22"/>
          <w:szCs w:val="22"/>
        </w:rPr>
        <w:t xml:space="preserve"> za každý den prodlení z dlužné částky.</w:t>
      </w:r>
    </w:p>
    <w:p w14:paraId="50C06745" w14:textId="51CCC22F" w:rsidR="00314FE9" w:rsidRPr="008D7B2B" w:rsidRDefault="004F2D08" w:rsidP="00EB46A9">
      <w:pPr>
        <w:pStyle w:val="Zkladntext2"/>
        <w:numPr>
          <w:ilvl w:val="0"/>
          <w:numId w:val="42"/>
        </w:numPr>
        <w:spacing w:after="120"/>
        <w:rPr>
          <w:rFonts w:asciiTheme="minorHAnsi" w:hAnsiTheme="minorHAnsi" w:cstheme="minorHAnsi"/>
          <w:sz w:val="22"/>
          <w:szCs w:val="22"/>
        </w:rPr>
      </w:pPr>
      <w:r w:rsidRPr="008D7B2B">
        <w:rPr>
          <w:rFonts w:asciiTheme="minorHAnsi" w:hAnsiTheme="minorHAnsi" w:cstheme="minorHAnsi"/>
          <w:sz w:val="22"/>
          <w:szCs w:val="22"/>
        </w:rPr>
        <w:t>Smluvní strany se dohodly, že platební povinnost příkazce je splněna v okamžiku, kdy je úhrada odepsána z bankovního účtu příkazce.</w:t>
      </w:r>
    </w:p>
    <w:p w14:paraId="2F9FD770" w14:textId="77777777" w:rsidR="00B74A43" w:rsidRPr="008D7B2B" w:rsidRDefault="00B74A43" w:rsidP="00EF3F99">
      <w:pPr>
        <w:jc w:val="both"/>
        <w:rPr>
          <w:rFonts w:asciiTheme="minorHAnsi" w:hAnsiTheme="minorHAnsi" w:cstheme="minorHAnsi"/>
          <w:sz w:val="22"/>
          <w:szCs w:val="22"/>
        </w:rPr>
      </w:pPr>
    </w:p>
    <w:p w14:paraId="2218BD3B" w14:textId="77777777" w:rsidR="00A0273E" w:rsidRPr="008D7B2B" w:rsidRDefault="00BF52E1" w:rsidP="00A0273E">
      <w:pPr>
        <w:jc w:val="center"/>
        <w:outlineLvl w:val="0"/>
        <w:rPr>
          <w:rFonts w:asciiTheme="minorHAnsi" w:hAnsiTheme="minorHAnsi" w:cstheme="minorHAnsi"/>
          <w:b/>
          <w:color w:val="000000"/>
          <w:sz w:val="22"/>
          <w:szCs w:val="22"/>
        </w:rPr>
      </w:pPr>
      <w:r w:rsidRPr="008D7B2B">
        <w:rPr>
          <w:rFonts w:asciiTheme="minorHAnsi" w:hAnsiTheme="minorHAnsi" w:cstheme="minorHAnsi"/>
          <w:b/>
          <w:color w:val="000000"/>
          <w:sz w:val="22"/>
          <w:szCs w:val="22"/>
        </w:rPr>
        <w:t>V</w:t>
      </w:r>
      <w:r w:rsidR="00D11255" w:rsidRPr="008D7B2B">
        <w:rPr>
          <w:rFonts w:asciiTheme="minorHAnsi" w:hAnsiTheme="minorHAnsi" w:cstheme="minorHAnsi"/>
          <w:b/>
          <w:color w:val="000000"/>
          <w:sz w:val="22"/>
          <w:szCs w:val="22"/>
        </w:rPr>
        <w:t>I</w:t>
      </w:r>
      <w:r w:rsidRPr="008D7B2B">
        <w:rPr>
          <w:rFonts w:asciiTheme="minorHAnsi" w:hAnsiTheme="minorHAnsi" w:cstheme="minorHAnsi"/>
          <w:b/>
          <w:color w:val="000000"/>
          <w:sz w:val="22"/>
          <w:szCs w:val="22"/>
        </w:rPr>
        <w:t>II.</w:t>
      </w:r>
      <w:r w:rsidR="00A0273E" w:rsidRPr="008D7B2B">
        <w:rPr>
          <w:rFonts w:asciiTheme="minorHAnsi" w:hAnsiTheme="minorHAnsi" w:cstheme="minorHAnsi"/>
          <w:b/>
          <w:color w:val="000000"/>
          <w:sz w:val="22"/>
          <w:szCs w:val="22"/>
        </w:rPr>
        <w:t xml:space="preserve"> Záruky </w:t>
      </w:r>
      <w:r w:rsidR="00F372C1" w:rsidRPr="008D7B2B">
        <w:rPr>
          <w:rFonts w:asciiTheme="minorHAnsi" w:hAnsiTheme="minorHAnsi" w:cstheme="minorHAnsi"/>
          <w:b/>
          <w:color w:val="000000"/>
          <w:sz w:val="22"/>
          <w:szCs w:val="22"/>
        </w:rPr>
        <w:t>příkazník</w:t>
      </w:r>
      <w:r w:rsidR="00F6581D" w:rsidRPr="008D7B2B">
        <w:rPr>
          <w:rFonts w:asciiTheme="minorHAnsi" w:hAnsiTheme="minorHAnsi" w:cstheme="minorHAnsi"/>
          <w:b/>
          <w:color w:val="000000"/>
          <w:sz w:val="22"/>
          <w:szCs w:val="22"/>
        </w:rPr>
        <w:t>a</w:t>
      </w:r>
      <w:r w:rsidR="00A0273E" w:rsidRPr="008D7B2B">
        <w:rPr>
          <w:rFonts w:asciiTheme="minorHAnsi" w:hAnsiTheme="minorHAnsi" w:cstheme="minorHAnsi"/>
          <w:b/>
          <w:color w:val="000000"/>
          <w:sz w:val="22"/>
          <w:szCs w:val="22"/>
        </w:rPr>
        <w:t xml:space="preserve"> za jeho plnění</w:t>
      </w:r>
    </w:p>
    <w:p w14:paraId="2A20449F" w14:textId="77777777" w:rsidR="007A4D19" w:rsidRPr="008D7B2B" w:rsidRDefault="007A4D19" w:rsidP="007A4D19">
      <w:pPr>
        <w:jc w:val="both"/>
        <w:rPr>
          <w:rFonts w:asciiTheme="minorHAnsi" w:hAnsiTheme="minorHAnsi" w:cstheme="minorHAnsi"/>
          <w:color w:val="000000"/>
          <w:sz w:val="22"/>
          <w:szCs w:val="22"/>
        </w:rPr>
      </w:pPr>
    </w:p>
    <w:p w14:paraId="093D0A36" w14:textId="019192A5" w:rsidR="007A4D19" w:rsidRPr="00AF6EFA" w:rsidRDefault="007A4D19" w:rsidP="00AF6EFA">
      <w:pPr>
        <w:numPr>
          <w:ilvl w:val="0"/>
          <w:numId w:val="1"/>
        </w:numPr>
        <w:spacing w:after="120"/>
        <w:ind w:left="357" w:hanging="357"/>
        <w:jc w:val="both"/>
        <w:rPr>
          <w:rFonts w:asciiTheme="minorHAnsi" w:hAnsiTheme="minorHAnsi" w:cstheme="minorHAnsi"/>
          <w:sz w:val="22"/>
          <w:szCs w:val="22"/>
        </w:rPr>
      </w:pPr>
      <w:r w:rsidRPr="008D7B2B">
        <w:rPr>
          <w:rFonts w:asciiTheme="minorHAnsi" w:hAnsiTheme="minorHAnsi" w:cstheme="minorHAnsi"/>
          <w:sz w:val="22"/>
          <w:szCs w:val="22"/>
        </w:rPr>
        <w:t>Za porušení podstatných náležitostí smlou</w:t>
      </w:r>
      <w:r w:rsidR="00BB3356" w:rsidRPr="008D7B2B">
        <w:rPr>
          <w:rFonts w:asciiTheme="minorHAnsi" w:hAnsiTheme="minorHAnsi" w:cstheme="minorHAnsi"/>
          <w:sz w:val="22"/>
          <w:szCs w:val="22"/>
        </w:rPr>
        <w:t xml:space="preserve">vy </w:t>
      </w:r>
      <w:r w:rsidR="00F372C1" w:rsidRPr="008D7B2B">
        <w:rPr>
          <w:rFonts w:asciiTheme="minorHAnsi" w:hAnsiTheme="minorHAnsi" w:cstheme="minorHAnsi"/>
          <w:sz w:val="22"/>
          <w:szCs w:val="22"/>
        </w:rPr>
        <w:t>příkazník</w:t>
      </w:r>
      <w:r w:rsidR="00A6624C" w:rsidRPr="008D7B2B">
        <w:rPr>
          <w:rFonts w:asciiTheme="minorHAnsi" w:hAnsiTheme="minorHAnsi" w:cstheme="minorHAnsi"/>
          <w:sz w:val="22"/>
          <w:szCs w:val="22"/>
        </w:rPr>
        <w:t xml:space="preserve">em </w:t>
      </w:r>
      <w:r w:rsidR="00BB3356" w:rsidRPr="008D7B2B">
        <w:rPr>
          <w:rFonts w:asciiTheme="minorHAnsi" w:hAnsiTheme="minorHAnsi" w:cstheme="minorHAnsi"/>
          <w:sz w:val="22"/>
          <w:szCs w:val="22"/>
        </w:rPr>
        <w:t>se v každém případě považují</w:t>
      </w:r>
      <w:r w:rsidR="00AF6EFA">
        <w:rPr>
          <w:rFonts w:asciiTheme="minorHAnsi" w:hAnsiTheme="minorHAnsi" w:cstheme="minorHAnsi"/>
          <w:sz w:val="22"/>
          <w:szCs w:val="22"/>
        </w:rPr>
        <w:t xml:space="preserve"> </w:t>
      </w:r>
      <w:r w:rsidR="00BB3356" w:rsidRPr="00AF6EFA">
        <w:rPr>
          <w:rFonts w:asciiTheme="minorHAnsi" w:hAnsiTheme="minorHAnsi" w:cstheme="minorHAnsi"/>
          <w:sz w:val="22"/>
          <w:szCs w:val="22"/>
        </w:rPr>
        <w:t xml:space="preserve">jakékoliv hrubé porušení povinnosti </w:t>
      </w:r>
      <w:r w:rsidR="00F372C1" w:rsidRPr="00AF6EFA">
        <w:rPr>
          <w:rFonts w:asciiTheme="minorHAnsi" w:hAnsiTheme="minorHAnsi" w:cstheme="minorHAnsi"/>
          <w:sz w:val="22"/>
          <w:szCs w:val="22"/>
        </w:rPr>
        <w:t>příkazník</w:t>
      </w:r>
      <w:r w:rsidR="001E33EF" w:rsidRPr="00AF6EFA">
        <w:rPr>
          <w:rFonts w:asciiTheme="minorHAnsi" w:hAnsiTheme="minorHAnsi" w:cstheme="minorHAnsi"/>
          <w:sz w:val="22"/>
          <w:szCs w:val="22"/>
        </w:rPr>
        <w:t>a</w:t>
      </w:r>
      <w:r w:rsidR="00BB3356" w:rsidRPr="00AF6EFA">
        <w:rPr>
          <w:rFonts w:asciiTheme="minorHAnsi" w:hAnsiTheme="minorHAnsi" w:cstheme="minorHAnsi"/>
          <w:sz w:val="22"/>
          <w:szCs w:val="22"/>
        </w:rPr>
        <w:t xml:space="preserve"> při</w:t>
      </w:r>
      <w:r w:rsidR="00A6624C" w:rsidRPr="00AF6EFA">
        <w:rPr>
          <w:rFonts w:asciiTheme="minorHAnsi" w:hAnsiTheme="minorHAnsi" w:cstheme="minorHAnsi"/>
          <w:sz w:val="22"/>
          <w:szCs w:val="22"/>
        </w:rPr>
        <w:t xml:space="preserve"> provádění </w:t>
      </w:r>
      <w:r w:rsidR="006C7BF5" w:rsidRPr="00AF6EFA">
        <w:rPr>
          <w:rFonts w:asciiTheme="minorHAnsi" w:hAnsiTheme="minorHAnsi" w:cstheme="minorHAnsi"/>
          <w:sz w:val="22"/>
          <w:szCs w:val="22"/>
        </w:rPr>
        <w:t xml:space="preserve">činností </w:t>
      </w:r>
      <w:r w:rsidR="00AF6EFA" w:rsidRPr="00AF6EFA">
        <w:rPr>
          <w:rFonts w:asciiTheme="minorHAnsi" w:hAnsiTheme="minorHAnsi" w:cstheme="minorHAnsi"/>
          <w:sz w:val="22"/>
          <w:szCs w:val="22"/>
        </w:rPr>
        <w:t>koordinace BOZP při vynaložení</w:t>
      </w:r>
      <w:r w:rsidR="00A6624C" w:rsidRPr="00AF6EFA">
        <w:rPr>
          <w:rFonts w:asciiTheme="minorHAnsi" w:hAnsiTheme="minorHAnsi" w:cstheme="minorHAnsi"/>
          <w:sz w:val="22"/>
          <w:szCs w:val="22"/>
        </w:rPr>
        <w:t xml:space="preserve"> odborné péče</w:t>
      </w:r>
      <w:r w:rsidR="00F60DF7" w:rsidRPr="00AF6EFA">
        <w:rPr>
          <w:rFonts w:asciiTheme="minorHAnsi" w:hAnsiTheme="minorHAnsi" w:cstheme="minorHAnsi"/>
          <w:sz w:val="22"/>
          <w:szCs w:val="22"/>
        </w:rPr>
        <w:t>.</w:t>
      </w:r>
    </w:p>
    <w:p w14:paraId="3C3148C6" w14:textId="3676A1FD" w:rsidR="00BF52E1" w:rsidRPr="00487C8C" w:rsidRDefault="00BF52E1" w:rsidP="0073549C">
      <w:pPr>
        <w:numPr>
          <w:ilvl w:val="0"/>
          <w:numId w:val="1"/>
        </w:numPr>
        <w:spacing w:after="120"/>
        <w:ind w:left="357" w:hanging="357"/>
        <w:jc w:val="both"/>
        <w:rPr>
          <w:rFonts w:asciiTheme="minorHAnsi" w:hAnsiTheme="minorHAnsi" w:cstheme="minorHAnsi"/>
          <w:sz w:val="22"/>
          <w:szCs w:val="22"/>
        </w:rPr>
      </w:pPr>
      <w:r w:rsidRPr="003974BC">
        <w:rPr>
          <w:rFonts w:asciiTheme="minorHAnsi" w:hAnsiTheme="minorHAnsi" w:cstheme="minorHAnsi"/>
          <w:sz w:val="22"/>
          <w:szCs w:val="22"/>
        </w:rPr>
        <w:t xml:space="preserve">V případě nesplnění povinnosti </w:t>
      </w:r>
      <w:r w:rsidR="00F372C1" w:rsidRPr="003974BC">
        <w:rPr>
          <w:rFonts w:asciiTheme="minorHAnsi" w:hAnsiTheme="minorHAnsi" w:cstheme="minorHAnsi"/>
          <w:sz w:val="22"/>
          <w:szCs w:val="22"/>
        </w:rPr>
        <w:t>příkazník</w:t>
      </w:r>
      <w:r w:rsidR="008F52A4" w:rsidRPr="003974BC">
        <w:rPr>
          <w:rFonts w:asciiTheme="minorHAnsi" w:hAnsiTheme="minorHAnsi" w:cstheme="minorHAnsi"/>
          <w:sz w:val="22"/>
          <w:szCs w:val="22"/>
        </w:rPr>
        <w:t>a</w:t>
      </w:r>
      <w:r w:rsidRPr="003974BC">
        <w:rPr>
          <w:rFonts w:asciiTheme="minorHAnsi" w:hAnsiTheme="minorHAnsi" w:cstheme="minorHAnsi"/>
          <w:sz w:val="22"/>
          <w:szCs w:val="22"/>
        </w:rPr>
        <w:t xml:space="preserve"> dle předmětu smlouvy </w:t>
      </w:r>
      <w:r w:rsidR="00356F85" w:rsidRPr="003974BC">
        <w:rPr>
          <w:rFonts w:asciiTheme="minorHAnsi" w:hAnsiTheme="minorHAnsi" w:cstheme="minorHAnsi"/>
          <w:sz w:val="22"/>
          <w:szCs w:val="22"/>
        </w:rPr>
        <w:t>zaplatí</w:t>
      </w:r>
      <w:r w:rsidRPr="003974BC">
        <w:rPr>
          <w:rFonts w:asciiTheme="minorHAnsi" w:hAnsiTheme="minorHAnsi" w:cstheme="minorHAnsi"/>
          <w:sz w:val="22"/>
          <w:szCs w:val="22"/>
        </w:rPr>
        <w:t xml:space="preserve"> </w:t>
      </w:r>
      <w:r w:rsidR="00F372C1" w:rsidRPr="003974BC">
        <w:rPr>
          <w:rFonts w:asciiTheme="minorHAnsi" w:hAnsiTheme="minorHAnsi" w:cstheme="minorHAnsi"/>
          <w:sz w:val="22"/>
          <w:szCs w:val="22"/>
        </w:rPr>
        <w:t>příkazce</w:t>
      </w:r>
      <w:r w:rsidRPr="003974BC">
        <w:rPr>
          <w:rFonts w:asciiTheme="minorHAnsi" w:hAnsiTheme="minorHAnsi" w:cstheme="minorHAnsi"/>
          <w:sz w:val="22"/>
          <w:szCs w:val="22"/>
        </w:rPr>
        <w:t xml:space="preserve"> smluvní pokut</w:t>
      </w:r>
      <w:r w:rsidR="00356F85" w:rsidRPr="003974BC">
        <w:rPr>
          <w:rFonts w:asciiTheme="minorHAnsi" w:hAnsiTheme="minorHAnsi" w:cstheme="minorHAnsi"/>
          <w:sz w:val="22"/>
          <w:szCs w:val="22"/>
        </w:rPr>
        <w:t>u</w:t>
      </w:r>
      <w:r w:rsidRPr="003974BC">
        <w:rPr>
          <w:rFonts w:asciiTheme="minorHAnsi" w:hAnsiTheme="minorHAnsi" w:cstheme="minorHAnsi"/>
          <w:sz w:val="22"/>
          <w:szCs w:val="22"/>
        </w:rPr>
        <w:t xml:space="preserve"> ve výši </w:t>
      </w:r>
      <w:proofErr w:type="gramStart"/>
      <w:r w:rsidR="0073549C" w:rsidRPr="00487C8C">
        <w:rPr>
          <w:rFonts w:asciiTheme="minorHAnsi" w:hAnsiTheme="minorHAnsi" w:cstheme="minorHAnsi"/>
          <w:sz w:val="22"/>
          <w:szCs w:val="22"/>
        </w:rPr>
        <w:t>2.000</w:t>
      </w:r>
      <w:r w:rsidR="001E5B82" w:rsidRPr="00487C8C">
        <w:rPr>
          <w:rFonts w:asciiTheme="minorHAnsi" w:hAnsiTheme="minorHAnsi" w:cstheme="minorHAnsi"/>
          <w:sz w:val="22"/>
          <w:szCs w:val="22"/>
        </w:rPr>
        <w:t>,-</w:t>
      </w:r>
      <w:proofErr w:type="gramEnd"/>
      <w:r w:rsidR="001E5B82" w:rsidRPr="00487C8C">
        <w:rPr>
          <w:rFonts w:asciiTheme="minorHAnsi" w:hAnsiTheme="minorHAnsi" w:cstheme="minorHAnsi"/>
          <w:sz w:val="22"/>
          <w:szCs w:val="22"/>
        </w:rPr>
        <w:t xml:space="preserve"> </w:t>
      </w:r>
      <w:r w:rsidRPr="00487C8C">
        <w:rPr>
          <w:rFonts w:asciiTheme="minorHAnsi" w:hAnsiTheme="minorHAnsi" w:cstheme="minorHAnsi"/>
          <w:sz w:val="22"/>
          <w:szCs w:val="22"/>
        </w:rPr>
        <w:t xml:space="preserve">Kč za každé </w:t>
      </w:r>
      <w:r w:rsidR="0073549C" w:rsidRPr="00487C8C">
        <w:rPr>
          <w:rFonts w:asciiTheme="minorHAnsi" w:hAnsiTheme="minorHAnsi" w:cstheme="minorHAnsi"/>
          <w:sz w:val="22"/>
          <w:szCs w:val="22"/>
        </w:rPr>
        <w:t>jednotlivé porušení smluvní povinnosti</w:t>
      </w:r>
      <w:r w:rsidRPr="00487C8C">
        <w:rPr>
          <w:rFonts w:asciiTheme="minorHAnsi" w:hAnsiTheme="minorHAnsi" w:cstheme="minorHAnsi"/>
          <w:sz w:val="22"/>
          <w:szCs w:val="22"/>
        </w:rPr>
        <w:t>.</w:t>
      </w:r>
      <w:r w:rsidR="00490AAA" w:rsidRPr="00487C8C">
        <w:rPr>
          <w:rFonts w:asciiTheme="minorHAnsi" w:hAnsiTheme="minorHAnsi" w:cstheme="minorHAnsi"/>
          <w:sz w:val="22"/>
          <w:szCs w:val="22"/>
        </w:rPr>
        <w:t xml:space="preserve"> </w:t>
      </w:r>
    </w:p>
    <w:p w14:paraId="49C1A4C7" w14:textId="390A8B42" w:rsidR="006F7069" w:rsidRDefault="004F2D08" w:rsidP="004F2D08">
      <w:pPr>
        <w:numPr>
          <w:ilvl w:val="0"/>
          <w:numId w:val="1"/>
        </w:numPr>
        <w:spacing w:after="120"/>
        <w:ind w:left="357" w:hanging="357"/>
        <w:jc w:val="both"/>
        <w:rPr>
          <w:rFonts w:asciiTheme="minorHAnsi" w:hAnsiTheme="minorHAnsi" w:cstheme="minorHAnsi"/>
          <w:sz w:val="22"/>
          <w:szCs w:val="22"/>
        </w:rPr>
      </w:pPr>
      <w:r>
        <w:rPr>
          <w:rFonts w:asciiTheme="minorHAnsi" w:hAnsiTheme="minorHAnsi" w:cstheme="minorHAnsi"/>
          <w:sz w:val="22"/>
          <w:szCs w:val="22"/>
        </w:rPr>
        <w:t xml:space="preserve">Po celou dobu platnosti smlouvy </w:t>
      </w:r>
      <w:r w:rsidRPr="004F2D08">
        <w:rPr>
          <w:rFonts w:asciiTheme="minorHAnsi" w:hAnsiTheme="minorHAnsi" w:cstheme="minorHAnsi"/>
          <w:sz w:val="22"/>
          <w:szCs w:val="22"/>
        </w:rPr>
        <w:t xml:space="preserve">je příkazník povinen mít sjednáno obecné pojištění odpovědnosti za škody způsobené výkonem činnosti příkazníka min. ve výši </w:t>
      </w:r>
      <w:proofErr w:type="gramStart"/>
      <w:r w:rsidRPr="004F2D08">
        <w:rPr>
          <w:rFonts w:asciiTheme="minorHAnsi" w:hAnsiTheme="minorHAnsi" w:cstheme="minorHAnsi"/>
          <w:sz w:val="22"/>
          <w:szCs w:val="22"/>
        </w:rPr>
        <w:t>10.000.000,-</w:t>
      </w:r>
      <w:proofErr w:type="gramEnd"/>
      <w:r w:rsidRPr="004F2D08">
        <w:rPr>
          <w:rFonts w:asciiTheme="minorHAnsi" w:hAnsiTheme="minorHAnsi" w:cstheme="minorHAnsi"/>
          <w:sz w:val="22"/>
          <w:szCs w:val="22"/>
        </w:rPr>
        <w:t xml:space="preserve"> Kč.</w:t>
      </w:r>
      <w:r w:rsidR="006F7069" w:rsidRPr="008D7B2B">
        <w:rPr>
          <w:rFonts w:asciiTheme="minorHAnsi" w:hAnsiTheme="minorHAnsi" w:cstheme="minorHAnsi"/>
          <w:sz w:val="22"/>
          <w:szCs w:val="22"/>
        </w:rPr>
        <w:t xml:space="preserve"> </w:t>
      </w:r>
    </w:p>
    <w:p w14:paraId="177765B7" w14:textId="384B303B" w:rsidR="004F2D08" w:rsidRPr="008D7B2B" w:rsidRDefault="004F2D08" w:rsidP="004F2D08">
      <w:pPr>
        <w:numPr>
          <w:ilvl w:val="0"/>
          <w:numId w:val="1"/>
        </w:numPr>
        <w:spacing w:after="120"/>
        <w:ind w:left="357" w:hanging="357"/>
        <w:jc w:val="both"/>
        <w:rPr>
          <w:rFonts w:asciiTheme="minorHAnsi" w:hAnsiTheme="minorHAnsi" w:cstheme="minorHAnsi"/>
          <w:sz w:val="22"/>
          <w:szCs w:val="22"/>
        </w:rPr>
      </w:pPr>
      <w:r w:rsidRPr="008D7B2B">
        <w:rPr>
          <w:rFonts w:asciiTheme="minorHAnsi" w:hAnsiTheme="minorHAnsi" w:cstheme="minorHAnsi"/>
          <w:sz w:val="22"/>
          <w:szCs w:val="22"/>
        </w:rPr>
        <w:t>Pojištění musí mít příkazník sjednáno pro případ odpovědnosti za škodu vzniklou jinému na zdraví, usmrcením, na věci jejím poškozením, zničením či pohřešováním a ve formě finanční škody a musí se vztahovat jak na skutečnou škodu, tak na ušlý zisk.</w:t>
      </w:r>
    </w:p>
    <w:p w14:paraId="24DB3FC2" w14:textId="77777777" w:rsidR="007A41CD" w:rsidRPr="008D7B2B" w:rsidRDefault="007A41CD" w:rsidP="00ED01AD">
      <w:pPr>
        <w:spacing w:after="120"/>
        <w:ind w:left="357" w:hanging="357"/>
        <w:jc w:val="both"/>
        <w:rPr>
          <w:rFonts w:asciiTheme="minorHAnsi" w:hAnsiTheme="minorHAnsi" w:cstheme="minorHAnsi"/>
          <w:sz w:val="22"/>
          <w:szCs w:val="22"/>
        </w:rPr>
      </w:pPr>
    </w:p>
    <w:p w14:paraId="4937F896" w14:textId="1B593888" w:rsidR="00A0273E" w:rsidRPr="008D7B2B" w:rsidRDefault="004F2D08" w:rsidP="00A0273E">
      <w:pPr>
        <w:jc w:val="center"/>
        <w:outlineLvl w:val="0"/>
        <w:rPr>
          <w:rFonts w:asciiTheme="minorHAnsi" w:hAnsiTheme="minorHAnsi" w:cstheme="minorHAnsi"/>
          <w:color w:val="000000"/>
          <w:sz w:val="22"/>
          <w:szCs w:val="22"/>
        </w:rPr>
      </w:pPr>
      <w:r>
        <w:rPr>
          <w:rFonts w:asciiTheme="minorHAnsi" w:hAnsiTheme="minorHAnsi" w:cstheme="minorHAnsi"/>
          <w:b/>
          <w:color w:val="000000"/>
          <w:sz w:val="22"/>
          <w:szCs w:val="22"/>
        </w:rPr>
        <w:t>I</w:t>
      </w:r>
      <w:r w:rsidR="000E10A4" w:rsidRPr="008D7B2B">
        <w:rPr>
          <w:rFonts w:asciiTheme="minorHAnsi" w:hAnsiTheme="minorHAnsi" w:cstheme="minorHAnsi"/>
          <w:b/>
          <w:color w:val="000000"/>
          <w:sz w:val="22"/>
          <w:szCs w:val="22"/>
        </w:rPr>
        <w:t xml:space="preserve">X. </w:t>
      </w:r>
      <w:r w:rsidR="00A0273E" w:rsidRPr="008D7B2B">
        <w:rPr>
          <w:rFonts w:asciiTheme="minorHAnsi" w:hAnsiTheme="minorHAnsi" w:cstheme="minorHAnsi"/>
          <w:b/>
          <w:color w:val="000000"/>
          <w:sz w:val="22"/>
          <w:szCs w:val="22"/>
        </w:rPr>
        <w:t>Doba trvání a výpověď smlouvy</w:t>
      </w:r>
    </w:p>
    <w:p w14:paraId="034873D4" w14:textId="77777777" w:rsidR="00BF52E1" w:rsidRPr="008D7B2B" w:rsidRDefault="00BF52E1" w:rsidP="00007D0A">
      <w:pPr>
        <w:jc w:val="both"/>
        <w:rPr>
          <w:rFonts w:asciiTheme="minorHAnsi" w:hAnsiTheme="minorHAnsi" w:cstheme="minorHAnsi"/>
          <w:b/>
          <w:color w:val="000000"/>
          <w:sz w:val="22"/>
          <w:szCs w:val="22"/>
        </w:rPr>
      </w:pPr>
    </w:p>
    <w:p w14:paraId="0D903D9F" w14:textId="1E85149B" w:rsidR="00302D48" w:rsidRPr="008D7B2B" w:rsidRDefault="00BF52E1" w:rsidP="00226AE4">
      <w:pPr>
        <w:numPr>
          <w:ilvl w:val="0"/>
          <w:numId w:val="6"/>
        </w:numPr>
        <w:spacing w:after="120"/>
        <w:ind w:left="357" w:hanging="357"/>
        <w:jc w:val="both"/>
        <w:rPr>
          <w:rFonts w:asciiTheme="minorHAnsi" w:hAnsiTheme="minorHAnsi" w:cstheme="minorHAnsi"/>
          <w:color w:val="000000"/>
          <w:sz w:val="22"/>
          <w:szCs w:val="22"/>
        </w:rPr>
      </w:pPr>
      <w:r w:rsidRPr="008D7B2B">
        <w:rPr>
          <w:rFonts w:asciiTheme="minorHAnsi" w:hAnsiTheme="minorHAnsi" w:cstheme="minorHAnsi"/>
          <w:color w:val="000000"/>
          <w:sz w:val="22"/>
          <w:szCs w:val="22"/>
        </w:rPr>
        <w:t>Tato smlouva se uzavírá na dobu určitou</w:t>
      </w:r>
      <w:r w:rsidR="004F2D08">
        <w:rPr>
          <w:rFonts w:asciiTheme="minorHAnsi" w:hAnsiTheme="minorHAnsi" w:cstheme="minorHAnsi"/>
          <w:color w:val="000000"/>
          <w:sz w:val="22"/>
          <w:szCs w:val="22"/>
        </w:rPr>
        <w:t xml:space="preserve">, a to do </w:t>
      </w:r>
      <w:r w:rsidRPr="008D7B2B">
        <w:rPr>
          <w:rFonts w:asciiTheme="minorHAnsi" w:hAnsiTheme="minorHAnsi" w:cstheme="minorHAnsi"/>
          <w:color w:val="000000"/>
          <w:sz w:val="22"/>
          <w:szCs w:val="22"/>
        </w:rPr>
        <w:t xml:space="preserve">dne </w:t>
      </w:r>
      <w:r w:rsidR="00AB3843" w:rsidRPr="008D7B2B">
        <w:rPr>
          <w:rFonts w:asciiTheme="minorHAnsi" w:hAnsiTheme="minorHAnsi" w:cstheme="minorHAnsi"/>
          <w:sz w:val="22"/>
          <w:szCs w:val="22"/>
        </w:rPr>
        <w:t>dokončen</w:t>
      </w:r>
      <w:r w:rsidR="004F2D08">
        <w:rPr>
          <w:rFonts w:asciiTheme="minorHAnsi" w:hAnsiTheme="minorHAnsi" w:cstheme="minorHAnsi"/>
          <w:sz w:val="22"/>
          <w:szCs w:val="22"/>
        </w:rPr>
        <w:t>í</w:t>
      </w:r>
      <w:r w:rsidR="00AB3843" w:rsidRPr="008D7B2B">
        <w:rPr>
          <w:rFonts w:asciiTheme="minorHAnsi" w:hAnsiTheme="minorHAnsi" w:cstheme="minorHAnsi"/>
          <w:sz w:val="22"/>
          <w:szCs w:val="22"/>
        </w:rPr>
        <w:t xml:space="preserve"> stavby</w:t>
      </w:r>
      <w:r w:rsidR="002F0E7C" w:rsidRPr="008D7B2B">
        <w:rPr>
          <w:rFonts w:asciiTheme="minorHAnsi" w:hAnsiTheme="minorHAnsi" w:cstheme="minorHAnsi"/>
          <w:color w:val="000000"/>
          <w:sz w:val="22"/>
          <w:szCs w:val="22"/>
        </w:rPr>
        <w:t>.</w:t>
      </w:r>
      <w:r w:rsidRPr="008D7B2B">
        <w:rPr>
          <w:rFonts w:asciiTheme="minorHAnsi" w:hAnsiTheme="minorHAnsi" w:cstheme="minorHAnsi"/>
          <w:color w:val="000000"/>
          <w:sz w:val="22"/>
          <w:szCs w:val="22"/>
        </w:rPr>
        <w:t xml:space="preserve"> Před uplynutím této doby může být platnost této smlouvy ukončena na základě </w:t>
      </w:r>
      <w:r w:rsidR="007A41CD" w:rsidRPr="008D7B2B">
        <w:rPr>
          <w:rFonts w:asciiTheme="minorHAnsi" w:hAnsiTheme="minorHAnsi" w:cstheme="minorHAnsi"/>
          <w:color w:val="000000"/>
          <w:sz w:val="22"/>
          <w:szCs w:val="22"/>
        </w:rPr>
        <w:t xml:space="preserve">písemné </w:t>
      </w:r>
      <w:r w:rsidRPr="008D7B2B">
        <w:rPr>
          <w:rFonts w:asciiTheme="minorHAnsi" w:hAnsiTheme="minorHAnsi" w:cstheme="minorHAnsi"/>
          <w:color w:val="000000"/>
          <w:sz w:val="22"/>
          <w:szCs w:val="22"/>
        </w:rPr>
        <w:t>dohody smluvních stran</w:t>
      </w:r>
      <w:r w:rsidR="00620F63" w:rsidRPr="008D7B2B">
        <w:rPr>
          <w:rFonts w:asciiTheme="minorHAnsi" w:hAnsiTheme="minorHAnsi" w:cstheme="minorHAnsi"/>
          <w:color w:val="000000"/>
          <w:sz w:val="22"/>
          <w:szCs w:val="22"/>
        </w:rPr>
        <w:t>,</w:t>
      </w:r>
      <w:r w:rsidRPr="008D7B2B">
        <w:rPr>
          <w:rFonts w:asciiTheme="minorHAnsi" w:hAnsiTheme="minorHAnsi" w:cstheme="minorHAnsi"/>
          <w:color w:val="000000"/>
          <w:sz w:val="22"/>
          <w:szCs w:val="22"/>
        </w:rPr>
        <w:t xml:space="preserve"> a to dnem a za podmínek v této dohodě sjednaných nebo výpovědí </w:t>
      </w:r>
      <w:r w:rsidR="004A008B" w:rsidRPr="008D7B2B">
        <w:rPr>
          <w:rFonts w:asciiTheme="minorHAnsi" w:hAnsiTheme="minorHAnsi" w:cstheme="minorHAnsi"/>
          <w:color w:val="000000"/>
          <w:sz w:val="22"/>
          <w:szCs w:val="22"/>
        </w:rPr>
        <w:t>jedné</w:t>
      </w:r>
      <w:r w:rsidRPr="008D7B2B">
        <w:rPr>
          <w:rFonts w:asciiTheme="minorHAnsi" w:hAnsiTheme="minorHAnsi" w:cstheme="minorHAnsi"/>
          <w:color w:val="000000"/>
          <w:sz w:val="22"/>
          <w:szCs w:val="22"/>
        </w:rPr>
        <w:t xml:space="preserve"> ze smluvních stran.</w:t>
      </w:r>
      <w:r w:rsidR="001C1ABB">
        <w:rPr>
          <w:rFonts w:asciiTheme="minorHAnsi" w:hAnsiTheme="minorHAnsi" w:cstheme="minorHAnsi"/>
          <w:color w:val="000000"/>
          <w:sz w:val="22"/>
          <w:szCs w:val="22"/>
        </w:rPr>
        <w:t xml:space="preserve"> </w:t>
      </w:r>
    </w:p>
    <w:p w14:paraId="7198B9AE" w14:textId="33F3A255" w:rsidR="00BF52E1" w:rsidRPr="00F864EB" w:rsidRDefault="004F2D08" w:rsidP="00F864EB">
      <w:pPr>
        <w:numPr>
          <w:ilvl w:val="0"/>
          <w:numId w:val="6"/>
        </w:numPr>
        <w:spacing w:after="120"/>
        <w:ind w:left="357" w:hanging="357"/>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Smluvní strany jsou dále oprávněny od smlouvy odstoupit v případě podstatného porušení smlouvy druhou smluvní stranou. </w:t>
      </w:r>
    </w:p>
    <w:p w14:paraId="33F4E380" w14:textId="77777777" w:rsidR="00C56B54" w:rsidRPr="008D7B2B" w:rsidRDefault="00C56B54" w:rsidP="000E3407">
      <w:pPr>
        <w:jc w:val="center"/>
        <w:outlineLvl w:val="0"/>
        <w:rPr>
          <w:rFonts w:asciiTheme="minorHAnsi" w:hAnsiTheme="minorHAnsi" w:cstheme="minorHAnsi"/>
          <w:b/>
          <w:color w:val="000000"/>
          <w:sz w:val="22"/>
          <w:szCs w:val="22"/>
        </w:rPr>
      </w:pPr>
    </w:p>
    <w:p w14:paraId="27B661B7" w14:textId="1AA81DAB" w:rsidR="00BF52E1" w:rsidRPr="008D7B2B" w:rsidRDefault="00BF52E1" w:rsidP="0096376D">
      <w:pPr>
        <w:jc w:val="center"/>
        <w:outlineLvl w:val="0"/>
        <w:rPr>
          <w:rFonts w:asciiTheme="minorHAnsi" w:hAnsiTheme="minorHAnsi" w:cstheme="minorHAnsi"/>
          <w:b/>
          <w:color w:val="000000"/>
          <w:sz w:val="22"/>
          <w:szCs w:val="22"/>
        </w:rPr>
      </w:pPr>
      <w:r w:rsidRPr="008D7B2B">
        <w:rPr>
          <w:rFonts w:asciiTheme="minorHAnsi" w:hAnsiTheme="minorHAnsi" w:cstheme="minorHAnsi"/>
          <w:b/>
          <w:color w:val="000000"/>
          <w:sz w:val="22"/>
          <w:szCs w:val="22"/>
        </w:rPr>
        <w:t>X.</w:t>
      </w:r>
      <w:r w:rsidR="0096376D">
        <w:rPr>
          <w:rFonts w:asciiTheme="minorHAnsi" w:hAnsiTheme="minorHAnsi" w:cstheme="minorHAnsi"/>
          <w:b/>
          <w:color w:val="000000"/>
          <w:sz w:val="22"/>
          <w:szCs w:val="22"/>
        </w:rPr>
        <w:t xml:space="preserve"> </w:t>
      </w:r>
      <w:r w:rsidRPr="008D7B2B">
        <w:rPr>
          <w:rFonts w:asciiTheme="minorHAnsi" w:hAnsiTheme="minorHAnsi" w:cstheme="minorHAnsi"/>
          <w:b/>
          <w:color w:val="000000"/>
          <w:sz w:val="22"/>
          <w:szCs w:val="22"/>
        </w:rPr>
        <w:t xml:space="preserve">Ostatní </w:t>
      </w:r>
      <w:r w:rsidR="00F864EB">
        <w:rPr>
          <w:rFonts w:asciiTheme="minorHAnsi" w:hAnsiTheme="minorHAnsi" w:cstheme="minorHAnsi"/>
          <w:b/>
          <w:color w:val="000000"/>
          <w:sz w:val="22"/>
          <w:szCs w:val="22"/>
        </w:rPr>
        <w:t xml:space="preserve">a závěrečná </w:t>
      </w:r>
      <w:r w:rsidRPr="008D7B2B">
        <w:rPr>
          <w:rFonts w:asciiTheme="minorHAnsi" w:hAnsiTheme="minorHAnsi" w:cstheme="minorHAnsi"/>
          <w:b/>
          <w:color w:val="000000"/>
          <w:sz w:val="22"/>
          <w:szCs w:val="22"/>
        </w:rPr>
        <w:t>ujednán</w:t>
      </w:r>
      <w:r w:rsidR="00117752" w:rsidRPr="008D7B2B">
        <w:rPr>
          <w:rFonts w:asciiTheme="minorHAnsi" w:hAnsiTheme="minorHAnsi" w:cstheme="minorHAnsi"/>
          <w:b/>
          <w:color w:val="000000"/>
          <w:sz w:val="22"/>
          <w:szCs w:val="22"/>
        </w:rPr>
        <w:t>í</w:t>
      </w:r>
    </w:p>
    <w:p w14:paraId="1ACF6D25" w14:textId="77777777" w:rsidR="00CB45E3" w:rsidRPr="008D7B2B" w:rsidRDefault="00CB45E3" w:rsidP="00117752">
      <w:pPr>
        <w:jc w:val="center"/>
        <w:outlineLvl w:val="0"/>
        <w:rPr>
          <w:rFonts w:asciiTheme="minorHAnsi" w:hAnsiTheme="minorHAnsi" w:cstheme="minorHAnsi"/>
          <w:sz w:val="22"/>
          <w:szCs w:val="22"/>
        </w:rPr>
      </w:pPr>
    </w:p>
    <w:p w14:paraId="2979C29F" w14:textId="77777777" w:rsidR="004A008B" w:rsidRPr="008D7B2B" w:rsidRDefault="00314FE9" w:rsidP="00226AE4">
      <w:pPr>
        <w:numPr>
          <w:ilvl w:val="0"/>
          <w:numId w:val="2"/>
        </w:numPr>
        <w:tabs>
          <w:tab w:val="left" w:pos="360"/>
        </w:tabs>
        <w:spacing w:after="120"/>
        <w:jc w:val="both"/>
        <w:rPr>
          <w:rFonts w:asciiTheme="minorHAnsi" w:hAnsiTheme="minorHAnsi" w:cstheme="minorHAnsi"/>
          <w:sz w:val="22"/>
          <w:szCs w:val="22"/>
        </w:rPr>
      </w:pPr>
      <w:r w:rsidRPr="008D7B2B">
        <w:rPr>
          <w:rFonts w:asciiTheme="minorHAnsi" w:hAnsiTheme="minorHAnsi" w:cstheme="minorHAnsi"/>
          <w:sz w:val="22"/>
          <w:szCs w:val="22"/>
        </w:rPr>
        <w:t xml:space="preserve">Budou-li nebo stanou-li se jednotlivá </w:t>
      </w:r>
      <w:r w:rsidR="00747665" w:rsidRPr="008D7B2B">
        <w:rPr>
          <w:rFonts w:asciiTheme="minorHAnsi" w:hAnsiTheme="minorHAnsi" w:cstheme="minorHAnsi"/>
          <w:sz w:val="22"/>
          <w:szCs w:val="22"/>
        </w:rPr>
        <w:t xml:space="preserve">ujednání </w:t>
      </w:r>
      <w:r w:rsidRPr="008D7B2B">
        <w:rPr>
          <w:rFonts w:asciiTheme="minorHAnsi" w:hAnsiTheme="minorHAnsi" w:cstheme="minorHAnsi"/>
          <w:sz w:val="22"/>
          <w:szCs w:val="22"/>
        </w:rPr>
        <w:t xml:space="preserve">této smlouvy neplatnými nebo právně neúčinnými, není tím dotčena platnost </w:t>
      </w:r>
      <w:r w:rsidR="00747665" w:rsidRPr="008D7B2B">
        <w:rPr>
          <w:rFonts w:asciiTheme="minorHAnsi" w:hAnsiTheme="minorHAnsi" w:cstheme="minorHAnsi"/>
          <w:sz w:val="22"/>
          <w:szCs w:val="22"/>
        </w:rPr>
        <w:t xml:space="preserve">nebo účinnost </w:t>
      </w:r>
      <w:r w:rsidRPr="008D7B2B">
        <w:rPr>
          <w:rFonts w:asciiTheme="minorHAnsi" w:hAnsiTheme="minorHAnsi" w:cstheme="minorHAnsi"/>
          <w:sz w:val="22"/>
          <w:szCs w:val="22"/>
        </w:rPr>
        <w:t xml:space="preserve">ostatních </w:t>
      </w:r>
      <w:r w:rsidR="00747665" w:rsidRPr="008D7B2B">
        <w:rPr>
          <w:rFonts w:asciiTheme="minorHAnsi" w:hAnsiTheme="minorHAnsi" w:cstheme="minorHAnsi"/>
          <w:sz w:val="22"/>
          <w:szCs w:val="22"/>
        </w:rPr>
        <w:t>ujednání</w:t>
      </w:r>
      <w:r w:rsidRPr="008D7B2B">
        <w:rPr>
          <w:rFonts w:asciiTheme="minorHAnsi" w:hAnsiTheme="minorHAnsi" w:cstheme="minorHAnsi"/>
          <w:sz w:val="22"/>
          <w:szCs w:val="22"/>
        </w:rPr>
        <w:t xml:space="preserve">. </w:t>
      </w:r>
      <w:r w:rsidR="00747665" w:rsidRPr="008D7B2B">
        <w:rPr>
          <w:rFonts w:asciiTheme="minorHAnsi" w:hAnsiTheme="minorHAnsi" w:cstheme="minorHAnsi"/>
          <w:sz w:val="22"/>
          <w:szCs w:val="22"/>
        </w:rPr>
        <w:t>Neplatné nebo n</w:t>
      </w:r>
      <w:r w:rsidRPr="008D7B2B">
        <w:rPr>
          <w:rFonts w:asciiTheme="minorHAnsi" w:hAnsiTheme="minorHAnsi" w:cstheme="minorHAnsi"/>
          <w:sz w:val="22"/>
          <w:szCs w:val="22"/>
        </w:rPr>
        <w:t xml:space="preserve">eúčinné </w:t>
      </w:r>
      <w:r w:rsidR="00747665" w:rsidRPr="008D7B2B">
        <w:rPr>
          <w:rFonts w:asciiTheme="minorHAnsi" w:hAnsiTheme="minorHAnsi" w:cstheme="minorHAnsi"/>
          <w:sz w:val="22"/>
          <w:szCs w:val="22"/>
        </w:rPr>
        <w:t>ujednání</w:t>
      </w:r>
      <w:r w:rsidRPr="008D7B2B">
        <w:rPr>
          <w:rFonts w:asciiTheme="minorHAnsi" w:hAnsiTheme="minorHAnsi" w:cstheme="minorHAnsi"/>
          <w:sz w:val="22"/>
          <w:szCs w:val="22"/>
        </w:rPr>
        <w:t xml:space="preserve"> se podle možnosti vyloží v daném smyslu nebo se nahradí novým </w:t>
      </w:r>
      <w:r w:rsidR="00747665" w:rsidRPr="008D7B2B">
        <w:rPr>
          <w:rFonts w:asciiTheme="minorHAnsi" w:hAnsiTheme="minorHAnsi" w:cstheme="minorHAnsi"/>
          <w:sz w:val="22"/>
          <w:szCs w:val="22"/>
        </w:rPr>
        <w:t>ujednáním</w:t>
      </w:r>
      <w:r w:rsidR="00C820FB" w:rsidRPr="008D7B2B">
        <w:rPr>
          <w:rFonts w:asciiTheme="minorHAnsi" w:hAnsiTheme="minorHAnsi" w:cstheme="minorHAnsi"/>
          <w:sz w:val="22"/>
          <w:szCs w:val="22"/>
        </w:rPr>
        <w:t>.</w:t>
      </w:r>
    </w:p>
    <w:p w14:paraId="3F2C202F" w14:textId="77777777" w:rsidR="004A008B" w:rsidRPr="008D7B2B" w:rsidRDefault="004A008B" w:rsidP="00226AE4">
      <w:pPr>
        <w:numPr>
          <w:ilvl w:val="0"/>
          <w:numId w:val="2"/>
        </w:numPr>
        <w:spacing w:after="120"/>
        <w:jc w:val="both"/>
        <w:rPr>
          <w:rFonts w:asciiTheme="minorHAnsi" w:hAnsiTheme="minorHAnsi" w:cstheme="minorHAnsi"/>
          <w:sz w:val="22"/>
          <w:szCs w:val="22"/>
        </w:rPr>
      </w:pPr>
      <w:r w:rsidRPr="008D7B2B">
        <w:rPr>
          <w:rFonts w:asciiTheme="minorHAnsi" w:hAnsiTheme="minorHAnsi" w:cstheme="minorHAnsi"/>
          <w:color w:val="000000"/>
          <w:sz w:val="22"/>
          <w:szCs w:val="22"/>
        </w:rPr>
        <w:t>Tato smlouva může být měněna, doplňována nebo zrušena pouze písemnými dodatky oboustranně odsouhlasenými a podepsanými.</w:t>
      </w:r>
    </w:p>
    <w:p w14:paraId="1ADB7D6C" w14:textId="531A78B6" w:rsidR="005E3753" w:rsidRPr="008D7B2B" w:rsidRDefault="004A008B" w:rsidP="005E3753">
      <w:pPr>
        <w:numPr>
          <w:ilvl w:val="0"/>
          <w:numId w:val="2"/>
        </w:numPr>
        <w:spacing w:after="120"/>
        <w:jc w:val="both"/>
        <w:rPr>
          <w:rFonts w:asciiTheme="minorHAnsi" w:hAnsiTheme="minorHAnsi" w:cstheme="minorHAnsi"/>
          <w:color w:val="000000"/>
          <w:sz w:val="22"/>
          <w:szCs w:val="22"/>
        </w:rPr>
      </w:pPr>
      <w:r w:rsidRPr="008D7B2B">
        <w:rPr>
          <w:rFonts w:asciiTheme="minorHAnsi" w:hAnsiTheme="minorHAnsi" w:cstheme="minorHAnsi"/>
          <w:color w:val="000000"/>
          <w:sz w:val="22"/>
          <w:szCs w:val="22"/>
        </w:rPr>
        <w:lastRenderedPageBreak/>
        <w:t xml:space="preserve">Smlouva je vyhotovena ve </w:t>
      </w:r>
      <w:r w:rsidR="0096376D">
        <w:rPr>
          <w:rFonts w:asciiTheme="minorHAnsi" w:hAnsiTheme="minorHAnsi" w:cstheme="minorHAnsi"/>
          <w:color w:val="000000"/>
          <w:sz w:val="22"/>
          <w:szCs w:val="22"/>
        </w:rPr>
        <w:t xml:space="preserve">dvou </w:t>
      </w:r>
      <w:r w:rsidRPr="008D7B2B">
        <w:rPr>
          <w:rFonts w:asciiTheme="minorHAnsi" w:hAnsiTheme="minorHAnsi" w:cstheme="minorHAnsi"/>
          <w:color w:val="000000"/>
          <w:sz w:val="22"/>
          <w:szCs w:val="22"/>
        </w:rPr>
        <w:t xml:space="preserve">vyhotoveních, z nichž </w:t>
      </w:r>
      <w:r w:rsidR="0096376D">
        <w:rPr>
          <w:rFonts w:asciiTheme="minorHAnsi" w:hAnsiTheme="minorHAnsi" w:cstheme="minorHAnsi"/>
          <w:color w:val="000000"/>
          <w:sz w:val="22"/>
          <w:szCs w:val="22"/>
        </w:rPr>
        <w:t>každá smluvní strana obdrží po jednom vyhotovení, a to za předpokladu, že smlouva není uzavírána jako elektronický originál opatřený digitálními podpisy zástupců smluvních stran</w:t>
      </w:r>
      <w:r w:rsidRPr="008D7B2B">
        <w:rPr>
          <w:rFonts w:asciiTheme="minorHAnsi" w:hAnsiTheme="minorHAnsi" w:cstheme="minorHAnsi"/>
          <w:color w:val="000000"/>
          <w:sz w:val="22"/>
          <w:szCs w:val="22"/>
        </w:rPr>
        <w:t>.</w:t>
      </w:r>
      <w:r w:rsidR="00747665" w:rsidRPr="008D7B2B">
        <w:rPr>
          <w:rFonts w:asciiTheme="minorHAnsi" w:hAnsiTheme="minorHAnsi" w:cstheme="minorHAnsi"/>
          <w:color w:val="000000"/>
          <w:sz w:val="22"/>
          <w:szCs w:val="22"/>
        </w:rPr>
        <w:t xml:space="preserve">  </w:t>
      </w:r>
    </w:p>
    <w:p w14:paraId="7167639C" w14:textId="77777777" w:rsidR="005E3753" w:rsidRPr="008D7B2B" w:rsidRDefault="00314FE9" w:rsidP="00226AE4">
      <w:pPr>
        <w:numPr>
          <w:ilvl w:val="0"/>
          <w:numId w:val="2"/>
        </w:numPr>
        <w:spacing w:after="120"/>
        <w:jc w:val="both"/>
        <w:rPr>
          <w:rFonts w:asciiTheme="minorHAnsi" w:hAnsiTheme="minorHAnsi" w:cstheme="minorHAnsi"/>
          <w:color w:val="000000"/>
          <w:sz w:val="22"/>
          <w:szCs w:val="22"/>
        </w:rPr>
      </w:pPr>
      <w:r w:rsidRPr="008D7B2B">
        <w:rPr>
          <w:rFonts w:asciiTheme="minorHAnsi" w:hAnsiTheme="minorHAnsi" w:cstheme="minorHAnsi"/>
          <w:sz w:val="22"/>
          <w:szCs w:val="22"/>
        </w:rPr>
        <w:t xml:space="preserve">Práva a povinnosti </w:t>
      </w:r>
      <w:r w:rsidR="005C61EB" w:rsidRPr="008D7B2B">
        <w:rPr>
          <w:rFonts w:asciiTheme="minorHAnsi" w:hAnsiTheme="minorHAnsi" w:cstheme="minorHAnsi"/>
          <w:sz w:val="22"/>
          <w:szCs w:val="22"/>
        </w:rPr>
        <w:t>spojené</w:t>
      </w:r>
      <w:r w:rsidRPr="008D7B2B">
        <w:rPr>
          <w:rFonts w:asciiTheme="minorHAnsi" w:hAnsiTheme="minorHAnsi" w:cstheme="minorHAnsi"/>
          <w:sz w:val="22"/>
          <w:szCs w:val="22"/>
        </w:rPr>
        <w:t xml:space="preserve"> s</w:t>
      </w:r>
      <w:r w:rsidR="00DC430D" w:rsidRPr="008D7B2B">
        <w:rPr>
          <w:rFonts w:asciiTheme="minorHAnsi" w:hAnsiTheme="minorHAnsi" w:cstheme="minorHAnsi"/>
          <w:sz w:val="22"/>
          <w:szCs w:val="22"/>
        </w:rPr>
        <w:t> touto smlouvou</w:t>
      </w:r>
      <w:r w:rsidRPr="008D7B2B">
        <w:rPr>
          <w:rFonts w:asciiTheme="minorHAnsi" w:hAnsiTheme="minorHAnsi" w:cstheme="minorHAnsi"/>
          <w:sz w:val="22"/>
          <w:szCs w:val="22"/>
        </w:rPr>
        <w:t xml:space="preserve"> přejdou </w:t>
      </w:r>
      <w:r w:rsidR="00DC430D" w:rsidRPr="008D7B2B">
        <w:rPr>
          <w:rFonts w:asciiTheme="minorHAnsi" w:hAnsiTheme="minorHAnsi" w:cstheme="minorHAnsi"/>
          <w:sz w:val="22"/>
          <w:szCs w:val="22"/>
        </w:rPr>
        <w:t xml:space="preserve">v plném rozsahu </w:t>
      </w:r>
      <w:r w:rsidRPr="008D7B2B">
        <w:rPr>
          <w:rFonts w:asciiTheme="minorHAnsi" w:hAnsiTheme="minorHAnsi" w:cstheme="minorHAnsi"/>
          <w:sz w:val="22"/>
          <w:szCs w:val="22"/>
        </w:rPr>
        <w:t xml:space="preserve">na případné právní nástupce </w:t>
      </w:r>
      <w:r w:rsidR="00DC430D" w:rsidRPr="008D7B2B">
        <w:rPr>
          <w:rFonts w:asciiTheme="minorHAnsi" w:hAnsiTheme="minorHAnsi" w:cstheme="minorHAnsi"/>
          <w:sz w:val="22"/>
          <w:szCs w:val="22"/>
        </w:rPr>
        <w:t>smluvních stran</w:t>
      </w:r>
      <w:r w:rsidRPr="008D7B2B">
        <w:rPr>
          <w:rFonts w:asciiTheme="minorHAnsi" w:hAnsiTheme="minorHAnsi" w:cstheme="minorHAnsi"/>
          <w:sz w:val="22"/>
          <w:szCs w:val="22"/>
        </w:rPr>
        <w:t xml:space="preserve">. </w:t>
      </w:r>
    </w:p>
    <w:p w14:paraId="175C4FF9" w14:textId="57A0461C" w:rsidR="005E3753" w:rsidRPr="008D7B2B" w:rsidRDefault="00BF52E1" w:rsidP="007E12D2">
      <w:pPr>
        <w:numPr>
          <w:ilvl w:val="0"/>
          <w:numId w:val="2"/>
        </w:numPr>
        <w:spacing w:after="120"/>
        <w:jc w:val="both"/>
        <w:rPr>
          <w:rFonts w:asciiTheme="minorHAnsi" w:hAnsiTheme="minorHAnsi" w:cstheme="minorHAnsi"/>
          <w:color w:val="000000"/>
          <w:sz w:val="22"/>
          <w:szCs w:val="22"/>
        </w:rPr>
      </w:pPr>
      <w:r w:rsidRPr="008D7B2B">
        <w:rPr>
          <w:rFonts w:asciiTheme="minorHAnsi" w:hAnsiTheme="minorHAnsi" w:cstheme="minorHAnsi"/>
          <w:color w:val="000000"/>
          <w:sz w:val="22"/>
          <w:szCs w:val="22"/>
        </w:rPr>
        <w:t xml:space="preserve">Tato smlouva vstupuje v platnost dnem </w:t>
      </w:r>
      <w:r w:rsidR="004A008B" w:rsidRPr="008D7B2B">
        <w:rPr>
          <w:rFonts w:asciiTheme="minorHAnsi" w:hAnsiTheme="minorHAnsi" w:cstheme="minorHAnsi"/>
          <w:color w:val="000000"/>
          <w:sz w:val="22"/>
          <w:szCs w:val="22"/>
        </w:rPr>
        <w:t xml:space="preserve">jejího </w:t>
      </w:r>
      <w:r w:rsidRPr="008D7B2B">
        <w:rPr>
          <w:rFonts w:asciiTheme="minorHAnsi" w:hAnsiTheme="minorHAnsi" w:cstheme="minorHAnsi"/>
          <w:color w:val="000000"/>
          <w:sz w:val="22"/>
          <w:szCs w:val="22"/>
        </w:rPr>
        <w:t>podpisu oběma smluvními stranami.</w:t>
      </w:r>
      <w:r w:rsidR="00401596" w:rsidRPr="008D7B2B">
        <w:rPr>
          <w:rFonts w:asciiTheme="minorHAnsi" w:hAnsiTheme="minorHAnsi" w:cstheme="minorHAnsi"/>
          <w:sz w:val="22"/>
          <w:szCs w:val="22"/>
        </w:rPr>
        <w:t xml:space="preserve"> </w:t>
      </w:r>
      <w:r w:rsidR="007E12D2">
        <w:rPr>
          <w:rFonts w:asciiTheme="minorHAnsi" w:hAnsiTheme="minorHAnsi" w:cstheme="minorHAnsi"/>
          <w:sz w:val="22"/>
          <w:szCs w:val="22"/>
        </w:rPr>
        <w:t xml:space="preserve">Smlouva nabývá účinnosti dnem uveřejnění smlouvy v registru smluv ve smyslu příslušných ustanovení zákona č. 340/2015 Sb., </w:t>
      </w:r>
      <w:r w:rsidR="007E12D2" w:rsidRPr="007E12D2">
        <w:rPr>
          <w:rFonts w:asciiTheme="minorHAnsi" w:hAnsiTheme="minorHAnsi" w:cstheme="minorHAnsi"/>
          <w:sz w:val="22"/>
          <w:szCs w:val="22"/>
        </w:rPr>
        <w:t>o zvláštních podmínkách účinnosti některých smluv, uveřejňování těchto smluv a o registru smluv (zákon o registru smluv)</w:t>
      </w:r>
      <w:r w:rsidR="007E12D2">
        <w:rPr>
          <w:rFonts w:asciiTheme="minorHAnsi" w:hAnsiTheme="minorHAnsi" w:cstheme="minorHAnsi"/>
          <w:sz w:val="22"/>
          <w:szCs w:val="22"/>
        </w:rPr>
        <w:t>, ve znění pozdějších předpisů. Smluvní strany se dohodly, že smlouvu v registru smluv uveřejní příkazce</w:t>
      </w:r>
      <w:r w:rsidR="0096376D">
        <w:rPr>
          <w:rFonts w:asciiTheme="minorHAnsi" w:hAnsiTheme="minorHAnsi" w:cstheme="minorHAnsi"/>
          <w:sz w:val="22"/>
          <w:szCs w:val="22"/>
        </w:rPr>
        <w:t>, a prohlašují, že smlouva neobsahuje obchodní tajemství ve smyslu § 504 občanského zákoníku</w:t>
      </w:r>
      <w:r w:rsidR="007E12D2">
        <w:rPr>
          <w:rFonts w:asciiTheme="minorHAnsi" w:hAnsiTheme="minorHAnsi" w:cstheme="minorHAnsi"/>
          <w:sz w:val="22"/>
          <w:szCs w:val="22"/>
        </w:rPr>
        <w:t xml:space="preserve">. </w:t>
      </w:r>
    </w:p>
    <w:p w14:paraId="579220E2" w14:textId="77777777" w:rsidR="005E3753" w:rsidRPr="008D7B2B" w:rsidRDefault="00BF52E1" w:rsidP="005E3753">
      <w:pPr>
        <w:numPr>
          <w:ilvl w:val="0"/>
          <w:numId w:val="2"/>
        </w:numPr>
        <w:spacing w:after="120"/>
        <w:jc w:val="both"/>
        <w:rPr>
          <w:rFonts w:asciiTheme="minorHAnsi" w:hAnsiTheme="minorHAnsi" w:cstheme="minorHAnsi"/>
          <w:color w:val="000000"/>
          <w:sz w:val="22"/>
          <w:szCs w:val="22"/>
        </w:rPr>
      </w:pPr>
      <w:r w:rsidRPr="008D7B2B">
        <w:rPr>
          <w:rFonts w:asciiTheme="minorHAnsi" w:hAnsiTheme="minorHAnsi" w:cstheme="minorHAnsi"/>
          <w:color w:val="000000"/>
          <w:sz w:val="22"/>
          <w:szCs w:val="22"/>
        </w:rPr>
        <w:t xml:space="preserve">Smluvní strany závěrem prohlašují, že si tuto smlouvu před jejím podpisem přečetly, že tato je uzavřena určitě, vážně a srozumitelně, nikoliv v tísni </w:t>
      </w:r>
      <w:r w:rsidR="004A008B" w:rsidRPr="008D7B2B">
        <w:rPr>
          <w:rFonts w:asciiTheme="minorHAnsi" w:hAnsiTheme="minorHAnsi" w:cstheme="minorHAnsi"/>
          <w:color w:val="000000"/>
          <w:sz w:val="22"/>
          <w:szCs w:val="22"/>
        </w:rPr>
        <w:t xml:space="preserve">a </w:t>
      </w:r>
      <w:r w:rsidRPr="008D7B2B">
        <w:rPr>
          <w:rFonts w:asciiTheme="minorHAnsi" w:hAnsiTheme="minorHAnsi" w:cstheme="minorHAnsi"/>
          <w:color w:val="000000"/>
          <w:sz w:val="22"/>
          <w:szCs w:val="22"/>
        </w:rPr>
        <w:t xml:space="preserve">za nápadně nevýhodných podmínek, přičemž svobodu a určitost své vůle současně stvrzují </w:t>
      </w:r>
      <w:r w:rsidR="00226AE4" w:rsidRPr="008D7B2B">
        <w:rPr>
          <w:rFonts w:asciiTheme="minorHAnsi" w:hAnsiTheme="minorHAnsi" w:cstheme="minorHAnsi"/>
          <w:color w:val="000000"/>
          <w:sz w:val="22"/>
          <w:szCs w:val="22"/>
        </w:rPr>
        <w:t>svými níže připojenými podpisy.</w:t>
      </w:r>
    </w:p>
    <w:p w14:paraId="1C0463DB" w14:textId="77777777" w:rsidR="00C56B54" w:rsidRPr="008D7B2B" w:rsidRDefault="0072692B" w:rsidP="005E3753">
      <w:pPr>
        <w:numPr>
          <w:ilvl w:val="0"/>
          <w:numId w:val="2"/>
        </w:numPr>
        <w:spacing w:after="120"/>
        <w:jc w:val="both"/>
        <w:rPr>
          <w:rFonts w:asciiTheme="minorHAnsi" w:hAnsiTheme="minorHAnsi" w:cstheme="minorHAnsi"/>
          <w:color w:val="000000"/>
          <w:sz w:val="22"/>
          <w:szCs w:val="22"/>
        </w:rPr>
      </w:pPr>
      <w:r w:rsidRPr="008D7B2B">
        <w:rPr>
          <w:rFonts w:asciiTheme="minorHAnsi" w:hAnsiTheme="minorHAnsi" w:cstheme="minorHAnsi"/>
          <w:sz w:val="22"/>
          <w:szCs w:val="22"/>
        </w:rPr>
        <w:t xml:space="preserve">Nedílnou součástí smlouvy jsou následující přílohy: </w:t>
      </w:r>
      <w:r w:rsidRPr="008D7B2B">
        <w:rPr>
          <w:rFonts w:asciiTheme="minorHAnsi" w:hAnsiTheme="minorHAnsi" w:cstheme="minorHAnsi"/>
          <w:sz w:val="22"/>
          <w:szCs w:val="22"/>
        </w:rPr>
        <w:tab/>
      </w:r>
    </w:p>
    <w:p w14:paraId="668FFDD0" w14:textId="78094193" w:rsidR="008F785B" w:rsidRDefault="00C56B54" w:rsidP="008F785B">
      <w:pPr>
        <w:tabs>
          <w:tab w:val="left" w:pos="5760"/>
        </w:tabs>
        <w:spacing w:after="120"/>
        <w:ind w:left="357" w:hanging="357"/>
        <w:jc w:val="both"/>
        <w:rPr>
          <w:rFonts w:asciiTheme="minorHAnsi" w:hAnsiTheme="minorHAnsi" w:cstheme="minorHAnsi"/>
          <w:sz w:val="22"/>
          <w:szCs w:val="24"/>
        </w:rPr>
      </w:pPr>
      <w:r w:rsidRPr="008D7B2B">
        <w:rPr>
          <w:rFonts w:asciiTheme="minorHAnsi" w:hAnsiTheme="minorHAnsi" w:cstheme="minorHAnsi"/>
          <w:sz w:val="22"/>
          <w:szCs w:val="22"/>
        </w:rPr>
        <w:tab/>
      </w:r>
      <w:r w:rsidR="008F785B">
        <w:rPr>
          <w:rFonts w:asciiTheme="minorHAnsi" w:hAnsiTheme="minorHAnsi" w:cstheme="minorHAnsi"/>
          <w:sz w:val="22"/>
          <w:szCs w:val="22"/>
        </w:rPr>
        <w:t xml:space="preserve">příloha č. </w:t>
      </w:r>
      <w:r w:rsidR="0096376D">
        <w:rPr>
          <w:rFonts w:asciiTheme="minorHAnsi" w:hAnsiTheme="minorHAnsi" w:cstheme="minorHAnsi"/>
          <w:sz w:val="22"/>
          <w:szCs w:val="22"/>
        </w:rPr>
        <w:t>1</w:t>
      </w:r>
      <w:r w:rsidR="008F785B">
        <w:rPr>
          <w:rFonts w:asciiTheme="minorHAnsi" w:hAnsiTheme="minorHAnsi" w:cstheme="minorHAnsi"/>
          <w:sz w:val="22"/>
          <w:szCs w:val="22"/>
        </w:rPr>
        <w:t xml:space="preserve"> – Platební kalendář </w:t>
      </w:r>
      <w:r w:rsidR="008F785B" w:rsidRPr="00EB14E0">
        <w:rPr>
          <w:rFonts w:asciiTheme="minorHAnsi" w:hAnsiTheme="minorHAnsi" w:cstheme="minorHAnsi"/>
          <w:sz w:val="22"/>
          <w:szCs w:val="24"/>
          <w:highlight w:val="yellow"/>
        </w:rPr>
        <w:t>[</w:t>
      </w:r>
      <w:r w:rsidR="008F785B">
        <w:rPr>
          <w:rFonts w:asciiTheme="minorHAnsi" w:hAnsiTheme="minorHAnsi" w:cstheme="minorHAnsi"/>
          <w:sz w:val="22"/>
          <w:szCs w:val="24"/>
          <w:highlight w:val="yellow"/>
        </w:rPr>
        <w:t>bude doplněn zadavatelem před uzavřením smlouvy</w:t>
      </w:r>
      <w:r w:rsidR="008F785B" w:rsidRPr="00EB14E0">
        <w:rPr>
          <w:rFonts w:asciiTheme="minorHAnsi" w:hAnsiTheme="minorHAnsi" w:cstheme="minorHAnsi"/>
          <w:sz w:val="22"/>
          <w:szCs w:val="24"/>
          <w:highlight w:val="yellow"/>
        </w:rPr>
        <w:t>]</w:t>
      </w:r>
    </w:p>
    <w:p w14:paraId="4F6430AA" w14:textId="45456608" w:rsidR="006D7105" w:rsidRPr="008D7B2B" w:rsidRDefault="006D7105" w:rsidP="006D7105">
      <w:pPr>
        <w:tabs>
          <w:tab w:val="left" w:pos="5760"/>
        </w:tabs>
        <w:spacing w:after="120"/>
        <w:ind w:left="357" w:hanging="357"/>
        <w:jc w:val="both"/>
        <w:rPr>
          <w:rFonts w:asciiTheme="minorHAnsi" w:hAnsiTheme="minorHAnsi" w:cstheme="minorHAnsi"/>
          <w:sz w:val="22"/>
          <w:szCs w:val="22"/>
        </w:rPr>
      </w:pPr>
      <w:r w:rsidRPr="008D7B2B">
        <w:rPr>
          <w:rFonts w:asciiTheme="minorHAnsi" w:hAnsiTheme="minorHAnsi" w:cstheme="minorHAnsi"/>
          <w:sz w:val="22"/>
          <w:szCs w:val="22"/>
        </w:rPr>
        <w:tab/>
      </w:r>
      <w:r>
        <w:rPr>
          <w:rFonts w:asciiTheme="minorHAnsi" w:hAnsiTheme="minorHAnsi" w:cstheme="minorHAnsi"/>
          <w:sz w:val="22"/>
          <w:szCs w:val="22"/>
        </w:rPr>
        <w:t xml:space="preserve">příloha č. 2 – </w:t>
      </w:r>
      <w:r w:rsidRPr="006D7105">
        <w:rPr>
          <w:rFonts w:asciiTheme="minorHAnsi" w:hAnsiTheme="minorHAnsi" w:cstheme="minorHAnsi"/>
          <w:sz w:val="22"/>
          <w:szCs w:val="22"/>
        </w:rPr>
        <w:t>Požadavky objednatele na výstavbový projekt v metodě BIM (jen v elektronické podobě)</w:t>
      </w:r>
    </w:p>
    <w:p w14:paraId="1596617C" w14:textId="77777777" w:rsidR="006D7105" w:rsidRPr="008D7B2B" w:rsidRDefault="006D7105" w:rsidP="008F785B">
      <w:pPr>
        <w:tabs>
          <w:tab w:val="left" w:pos="5760"/>
        </w:tabs>
        <w:spacing w:after="120"/>
        <w:ind w:left="357" w:hanging="357"/>
        <w:jc w:val="both"/>
        <w:rPr>
          <w:rFonts w:asciiTheme="minorHAnsi" w:hAnsiTheme="minorHAnsi" w:cstheme="minorHAnsi"/>
          <w:sz w:val="22"/>
          <w:szCs w:val="22"/>
        </w:rPr>
      </w:pPr>
    </w:p>
    <w:p w14:paraId="59B54AB6" w14:textId="77777777" w:rsidR="00E63079" w:rsidRPr="008D7B2B" w:rsidRDefault="00B043E6" w:rsidP="00384629">
      <w:pPr>
        <w:tabs>
          <w:tab w:val="left" w:pos="5760"/>
        </w:tabs>
        <w:ind w:left="360" w:hanging="360"/>
        <w:jc w:val="both"/>
        <w:rPr>
          <w:rFonts w:asciiTheme="minorHAnsi" w:hAnsiTheme="minorHAnsi" w:cstheme="minorHAnsi"/>
          <w:sz w:val="22"/>
          <w:szCs w:val="22"/>
        </w:rPr>
      </w:pPr>
      <w:r w:rsidRPr="008D7B2B">
        <w:rPr>
          <w:rFonts w:asciiTheme="minorHAnsi" w:hAnsiTheme="minorHAnsi" w:cstheme="minorHAnsi"/>
          <w:sz w:val="22"/>
          <w:szCs w:val="22"/>
        </w:rPr>
        <w:tab/>
      </w:r>
    </w:p>
    <w:p w14:paraId="58991E18" w14:textId="77777777" w:rsidR="007E12D2" w:rsidRPr="00EB14E0" w:rsidRDefault="007E12D2" w:rsidP="007E12D2">
      <w:pPr>
        <w:pStyle w:val="Zpat"/>
        <w:tabs>
          <w:tab w:val="clear" w:pos="4536"/>
          <w:tab w:val="clear" w:pos="9072"/>
          <w:tab w:val="left" w:pos="709"/>
        </w:tabs>
        <w:ind w:left="709" w:hanging="709"/>
        <w:rPr>
          <w:rFonts w:asciiTheme="minorHAnsi" w:hAnsiTheme="minorHAnsi" w:cstheme="minorHAnsi"/>
          <w:sz w:val="22"/>
          <w:lang w:val="cs-CZ"/>
        </w:rPr>
      </w:pPr>
    </w:p>
    <w:tbl>
      <w:tblPr>
        <w:tblW w:w="0" w:type="auto"/>
        <w:jc w:val="center"/>
        <w:tblLook w:val="04A0" w:firstRow="1" w:lastRow="0" w:firstColumn="1" w:lastColumn="0" w:noHBand="0" w:noVBand="1"/>
      </w:tblPr>
      <w:tblGrid>
        <w:gridCol w:w="4891"/>
        <w:gridCol w:w="4289"/>
      </w:tblGrid>
      <w:tr w:rsidR="007E12D2" w:rsidRPr="00EB14E0" w14:paraId="57A4B8EE" w14:textId="77777777" w:rsidTr="00B93A39">
        <w:trPr>
          <w:jc w:val="center"/>
        </w:trPr>
        <w:tc>
          <w:tcPr>
            <w:tcW w:w="4891" w:type="dxa"/>
            <w:shd w:val="clear" w:color="auto" w:fill="auto"/>
          </w:tcPr>
          <w:p w14:paraId="7B61541D" w14:textId="33DC6679" w:rsidR="007E12D2" w:rsidRDefault="007E12D2" w:rsidP="007E12D2">
            <w:pPr>
              <w:pStyle w:val="Zpat"/>
              <w:tabs>
                <w:tab w:val="clear" w:pos="4536"/>
                <w:tab w:val="clear" w:pos="9072"/>
                <w:tab w:val="left" w:pos="709"/>
              </w:tabs>
              <w:rPr>
                <w:rFonts w:asciiTheme="minorHAnsi" w:hAnsiTheme="minorHAnsi" w:cstheme="minorHAnsi"/>
                <w:sz w:val="22"/>
                <w:szCs w:val="24"/>
                <w:lang w:val="cs-CZ"/>
              </w:rPr>
            </w:pPr>
            <w:r>
              <w:rPr>
                <w:rFonts w:asciiTheme="minorHAnsi" w:hAnsiTheme="minorHAnsi" w:cstheme="minorHAnsi"/>
                <w:sz w:val="22"/>
                <w:szCs w:val="24"/>
                <w:lang w:val="cs-CZ"/>
              </w:rPr>
              <w:t xml:space="preserve">Příkazce: </w:t>
            </w:r>
          </w:p>
          <w:p w14:paraId="682427AE" w14:textId="77777777" w:rsidR="007E12D2" w:rsidRDefault="007E12D2" w:rsidP="00B93A39">
            <w:pPr>
              <w:pStyle w:val="Zpat"/>
              <w:tabs>
                <w:tab w:val="clear" w:pos="4536"/>
                <w:tab w:val="clear" w:pos="9072"/>
                <w:tab w:val="left" w:pos="709"/>
              </w:tabs>
              <w:jc w:val="center"/>
              <w:rPr>
                <w:rFonts w:asciiTheme="minorHAnsi" w:hAnsiTheme="minorHAnsi" w:cstheme="minorHAnsi"/>
                <w:sz w:val="22"/>
                <w:szCs w:val="24"/>
                <w:lang w:val="cs-CZ"/>
              </w:rPr>
            </w:pPr>
          </w:p>
          <w:p w14:paraId="3DDAFD9B" w14:textId="38CF87D6" w:rsidR="007E12D2" w:rsidRDefault="0096376D" w:rsidP="0096376D">
            <w:pPr>
              <w:pStyle w:val="Zpat"/>
              <w:tabs>
                <w:tab w:val="clear" w:pos="4536"/>
                <w:tab w:val="clear" w:pos="9072"/>
                <w:tab w:val="left" w:pos="709"/>
              </w:tabs>
              <w:rPr>
                <w:rFonts w:asciiTheme="minorHAnsi" w:hAnsiTheme="minorHAnsi" w:cstheme="minorHAnsi"/>
                <w:sz w:val="22"/>
                <w:szCs w:val="24"/>
                <w:lang w:val="cs-CZ"/>
              </w:rPr>
            </w:pPr>
            <w:r>
              <w:rPr>
                <w:rFonts w:asciiTheme="minorHAnsi" w:hAnsiTheme="minorHAnsi" w:cstheme="minorHAnsi"/>
                <w:sz w:val="22"/>
                <w:szCs w:val="24"/>
                <w:lang w:val="cs-CZ"/>
              </w:rPr>
              <w:t xml:space="preserve">Podepsáno </w:t>
            </w:r>
            <w:r w:rsidR="007E12D2">
              <w:rPr>
                <w:rFonts w:asciiTheme="minorHAnsi" w:hAnsiTheme="minorHAnsi" w:cstheme="minorHAnsi"/>
                <w:sz w:val="22"/>
                <w:szCs w:val="24"/>
                <w:lang w:val="cs-CZ"/>
              </w:rPr>
              <w:t xml:space="preserve">dne </w:t>
            </w:r>
          </w:p>
          <w:p w14:paraId="54F7AD8A" w14:textId="77777777" w:rsidR="007E12D2" w:rsidRDefault="007E12D2" w:rsidP="00B93A39">
            <w:pPr>
              <w:pStyle w:val="Zpat"/>
              <w:tabs>
                <w:tab w:val="clear" w:pos="4536"/>
                <w:tab w:val="clear" w:pos="9072"/>
                <w:tab w:val="left" w:pos="709"/>
              </w:tabs>
              <w:jc w:val="center"/>
              <w:rPr>
                <w:rFonts w:asciiTheme="minorHAnsi" w:hAnsiTheme="minorHAnsi" w:cstheme="minorHAnsi"/>
                <w:sz w:val="22"/>
                <w:szCs w:val="24"/>
                <w:lang w:val="cs-CZ"/>
              </w:rPr>
            </w:pPr>
          </w:p>
          <w:p w14:paraId="72697563" w14:textId="77777777" w:rsidR="007E12D2" w:rsidRDefault="007E12D2" w:rsidP="00B93A39">
            <w:pPr>
              <w:pStyle w:val="Zpat"/>
              <w:tabs>
                <w:tab w:val="clear" w:pos="4536"/>
                <w:tab w:val="clear" w:pos="9072"/>
                <w:tab w:val="left" w:pos="709"/>
              </w:tabs>
              <w:jc w:val="center"/>
              <w:rPr>
                <w:rFonts w:asciiTheme="minorHAnsi" w:hAnsiTheme="minorHAnsi" w:cstheme="minorHAnsi"/>
                <w:sz w:val="22"/>
                <w:szCs w:val="24"/>
                <w:lang w:val="cs-CZ"/>
              </w:rPr>
            </w:pPr>
          </w:p>
          <w:p w14:paraId="3989D9E8" w14:textId="77777777" w:rsidR="007E12D2" w:rsidRDefault="007E12D2" w:rsidP="00B93A39">
            <w:pPr>
              <w:pStyle w:val="Zpat"/>
              <w:tabs>
                <w:tab w:val="clear" w:pos="4536"/>
                <w:tab w:val="clear" w:pos="9072"/>
                <w:tab w:val="left" w:pos="709"/>
              </w:tabs>
              <w:jc w:val="center"/>
              <w:rPr>
                <w:rFonts w:asciiTheme="minorHAnsi" w:hAnsiTheme="minorHAnsi" w:cstheme="minorHAnsi"/>
                <w:sz w:val="22"/>
                <w:szCs w:val="24"/>
                <w:lang w:val="cs-CZ"/>
              </w:rPr>
            </w:pPr>
          </w:p>
          <w:p w14:paraId="05246586" w14:textId="777408FD" w:rsidR="007E12D2" w:rsidRPr="00EB14E0" w:rsidRDefault="007E12D2" w:rsidP="00B93A39">
            <w:pPr>
              <w:pStyle w:val="Zpat"/>
              <w:tabs>
                <w:tab w:val="clear" w:pos="4536"/>
                <w:tab w:val="clear" w:pos="9072"/>
                <w:tab w:val="left" w:pos="709"/>
              </w:tabs>
              <w:jc w:val="center"/>
              <w:rPr>
                <w:rFonts w:asciiTheme="minorHAnsi" w:hAnsiTheme="minorHAnsi" w:cstheme="minorHAnsi"/>
                <w:sz w:val="22"/>
                <w:szCs w:val="24"/>
                <w:lang w:val="cs-CZ"/>
              </w:rPr>
            </w:pPr>
            <w:r w:rsidRPr="00EB14E0">
              <w:rPr>
                <w:rFonts w:asciiTheme="minorHAnsi" w:hAnsiTheme="minorHAnsi" w:cstheme="minorHAnsi"/>
                <w:sz w:val="22"/>
                <w:szCs w:val="24"/>
                <w:lang w:val="cs-CZ"/>
              </w:rPr>
              <w:t>___________________________</w:t>
            </w:r>
          </w:p>
          <w:p w14:paraId="6057813F" w14:textId="69748503" w:rsidR="007E12D2" w:rsidRPr="00EB14E0" w:rsidRDefault="007E12D2" w:rsidP="00B93A39">
            <w:pPr>
              <w:pStyle w:val="Zpat"/>
              <w:tabs>
                <w:tab w:val="clear" w:pos="4536"/>
                <w:tab w:val="clear" w:pos="9072"/>
                <w:tab w:val="left" w:pos="709"/>
              </w:tabs>
              <w:jc w:val="center"/>
              <w:rPr>
                <w:rFonts w:asciiTheme="minorHAnsi" w:hAnsiTheme="minorHAnsi" w:cstheme="minorHAnsi"/>
                <w:sz w:val="22"/>
                <w:szCs w:val="24"/>
                <w:lang w:val="cs-CZ"/>
              </w:rPr>
            </w:pPr>
            <w:r>
              <w:rPr>
                <w:rFonts w:asciiTheme="minorHAnsi" w:hAnsiTheme="minorHAnsi" w:cstheme="minorHAnsi"/>
                <w:sz w:val="22"/>
                <w:szCs w:val="24"/>
                <w:lang w:val="cs-CZ"/>
              </w:rPr>
              <w:t xml:space="preserve">doc. Mgr. </w:t>
            </w:r>
            <w:r w:rsidRPr="00EB14E0">
              <w:rPr>
                <w:rFonts w:asciiTheme="minorHAnsi" w:hAnsiTheme="minorHAnsi" w:cstheme="minorHAnsi"/>
                <w:sz w:val="22"/>
                <w:szCs w:val="24"/>
                <w:lang w:val="cs-CZ"/>
              </w:rPr>
              <w:t>V</w:t>
            </w:r>
            <w:r>
              <w:rPr>
                <w:rFonts w:asciiTheme="minorHAnsi" w:hAnsiTheme="minorHAnsi" w:cstheme="minorHAnsi"/>
                <w:sz w:val="22"/>
                <w:szCs w:val="24"/>
                <w:lang w:val="cs-CZ"/>
              </w:rPr>
              <w:t>ít Vondrák</w:t>
            </w:r>
            <w:r w:rsidRPr="00EB14E0">
              <w:rPr>
                <w:rFonts w:asciiTheme="minorHAnsi" w:hAnsiTheme="minorHAnsi" w:cstheme="minorHAnsi"/>
                <w:sz w:val="22"/>
                <w:szCs w:val="24"/>
                <w:lang w:val="cs-CZ"/>
              </w:rPr>
              <w:t xml:space="preserve">, </w:t>
            </w:r>
            <w:r>
              <w:rPr>
                <w:rFonts w:asciiTheme="minorHAnsi" w:hAnsiTheme="minorHAnsi" w:cstheme="minorHAnsi"/>
                <w:sz w:val="22"/>
                <w:szCs w:val="24"/>
                <w:lang w:val="cs-CZ"/>
              </w:rPr>
              <w:t>Ph.D.</w:t>
            </w:r>
          </w:p>
          <w:p w14:paraId="1806373D" w14:textId="458F83AE" w:rsidR="007E12D2" w:rsidRPr="00EB14E0" w:rsidRDefault="007E12D2" w:rsidP="00B93A39">
            <w:pPr>
              <w:pStyle w:val="Zpat"/>
              <w:tabs>
                <w:tab w:val="clear" w:pos="4536"/>
                <w:tab w:val="clear" w:pos="9072"/>
                <w:tab w:val="left" w:pos="709"/>
              </w:tabs>
              <w:jc w:val="center"/>
              <w:rPr>
                <w:rFonts w:asciiTheme="minorHAnsi" w:hAnsiTheme="minorHAnsi" w:cstheme="minorHAnsi"/>
                <w:sz w:val="22"/>
                <w:szCs w:val="24"/>
                <w:lang w:val="cs-CZ"/>
              </w:rPr>
            </w:pPr>
            <w:r>
              <w:rPr>
                <w:rFonts w:asciiTheme="minorHAnsi" w:hAnsiTheme="minorHAnsi" w:cstheme="minorHAnsi"/>
                <w:sz w:val="22"/>
                <w:szCs w:val="24"/>
                <w:lang w:val="cs-CZ"/>
              </w:rPr>
              <w:t>ředitel IT4Innovations</w:t>
            </w:r>
          </w:p>
        </w:tc>
        <w:tc>
          <w:tcPr>
            <w:tcW w:w="4289" w:type="dxa"/>
            <w:shd w:val="clear" w:color="auto" w:fill="auto"/>
          </w:tcPr>
          <w:p w14:paraId="5A18AA43" w14:textId="6059C4F4" w:rsidR="007E12D2" w:rsidRDefault="007E12D2" w:rsidP="007E12D2">
            <w:pPr>
              <w:pStyle w:val="Zpat"/>
              <w:tabs>
                <w:tab w:val="clear" w:pos="4536"/>
                <w:tab w:val="clear" w:pos="9072"/>
                <w:tab w:val="left" w:pos="709"/>
              </w:tabs>
              <w:rPr>
                <w:rFonts w:asciiTheme="minorHAnsi" w:hAnsiTheme="minorHAnsi" w:cstheme="minorHAnsi"/>
                <w:sz w:val="22"/>
                <w:szCs w:val="24"/>
                <w:lang w:val="cs-CZ"/>
              </w:rPr>
            </w:pPr>
            <w:r>
              <w:rPr>
                <w:rFonts w:asciiTheme="minorHAnsi" w:hAnsiTheme="minorHAnsi" w:cstheme="minorHAnsi"/>
                <w:sz w:val="22"/>
                <w:szCs w:val="24"/>
                <w:lang w:val="cs-CZ"/>
              </w:rPr>
              <w:t>Příkazník:</w:t>
            </w:r>
          </w:p>
          <w:p w14:paraId="0A9C600A" w14:textId="77777777" w:rsidR="007E12D2" w:rsidRDefault="007E12D2" w:rsidP="00B93A39">
            <w:pPr>
              <w:pStyle w:val="Zpat"/>
              <w:tabs>
                <w:tab w:val="clear" w:pos="4536"/>
                <w:tab w:val="clear" w:pos="9072"/>
                <w:tab w:val="left" w:pos="709"/>
              </w:tabs>
              <w:jc w:val="center"/>
              <w:rPr>
                <w:rFonts w:asciiTheme="minorHAnsi" w:hAnsiTheme="minorHAnsi" w:cstheme="minorHAnsi"/>
                <w:sz w:val="22"/>
                <w:szCs w:val="24"/>
                <w:lang w:val="cs-CZ"/>
              </w:rPr>
            </w:pPr>
          </w:p>
          <w:p w14:paraId="55377A9B" w14:textId="10161FC8" w:rsidR="007E12D2" w:rsidRDefault="0096376D" w:rsidP="0096376D">
            <w:pPr>
              <w:pStyle w:val="Zpat"/>
              <w:tabs>
                <w:tab w:val="clear" w:pos="4536"/>
                <w:tab w:val="clear" w:pos="9072"/>
                <w:tab w:val="left" w:pos="709"/>
              </w:tabs>
              <w:rPr>
                <w:rFonts w:asciiTheme="minorHAnsi" w:hAnsiTheme="minorHAnsi" w:cstheme="minorHAnsi"/>
                <w:sz w:val="22"/>
                <w:szCs w:val="24"/>
                <w:lang w:val="cs-CZ"/>
              </w:rPr>
            </w:pPr>
            <w:r>
              <w:rPr>
                <w:rFonts w:asciiTheme="minorHAnsi" w:hAnsiTheme="minorHAnsi" w:cstheme="minorHAnsi"/>
                <w:sz w:val="22"/>
                <w:szCs w:val="24"/>
                <w:lang w:val="cs-CZ"/>
              </w:rPr>
              <w:t xml:space="preserve">Podepsáno </w:t>
            </w:r>
            <w:r w:rsidR="007E12D2">
              <w:rPr>
                <w:rFonts w:asciiTheme="minorHAnsi" w:hAnsiTheme="minorHAnsi" w:cstheme="minorHAnsi"/>
                <w:sz w:val="22"/>
                <w:szCs w:val="24"/>
                <w:lang w:val="cs-CZ"/>
              </w:rPr>
              <w:t xml:space="preserve">dne </w:t>
            </w:r>
          </w:p>
          <w:p w14:paraId="406C5F73" w14:textId="77777777" w:rsidR="007E12D2" w:rsidRDefault="007E12D2" w:rsidP="00B93A39">
            <w:pPr>
              <w:pStyle w:val="Zpat"/>
              <w:tabs>
                <w:tab w:val="clear" w:pos="4536"/>
                <w:tab w:val="clear" w:pos="9072"/>
                <w:tab w:val="left" w:pos="709"/>
              </w:tabs>
              <w:jc w:val="center"/>
              <w:rPr>
                <w:rFonts w:asciiTheme="minorHAnsi" w:hAnsiTheme="minorHAnsi" w:cstheme="minorHAnsi"/>
                <w:sz w:val="22"/>
                <w:szCs w:val="24"/>
                <w:lang w:val="cs-CZ"/>
              </w:rPr>
            </w:pPr>
          </w:p>
          <w:p w14:paraId="6499AF40" w14:textId="77777777" w:rsidR="007E12D2" w:rsidRDefault="007E12D2" w:rsidP="00B93A39">
            <w:pPr>
              <w:pStyle w:val="Zpat"/>
              <w:tabs>
                <w:tab w:val="clear" w:pos="4536"/>
                <w:tab w:val="clear" w:pos="9072"/>
                <w:tab w:val="left" w:pos="709"/>
              </w:tabs>
              <w:jc w:val="center"/>
              <w:rPr>
                <w:rFonts w:asciiTheme="minorHAnsi" w:hAnsiTheme="minorHAnsi" w:cstheme="minorHAnsi"/>
                <w:sz w:val="22"/>
                <w:szCs w:val="24"/>
                <w:lang w:val="cs-CZ"/>
              </w:rPr>
            </w:pPr>
          </w:p>
          <w:p w14:paraId="4049E304" w14:textId="77777777" w:rsidR="007E12D2" w:rsidRDefault="007E12D2" w:rsidP="00B93A39">
            <w:pPr>
              <w:pStyle w:val="Zpat"/>
              <w:tabs>
                <w:tab w:val="clear" w:pos="4536"/>
                <w:tab w:val="clear" w:pos="9072"/>
                <w:tab w:val="left" w:pos="709"/>
              </w:tabs>
              <w:jc w:val="center"/>
              <w:rPr>
                <w:rFonts w:asciiTheme="minorHAnsi" w:hAnsiTheme="minorHAnsi" w:cstheme="minorHAnsi"/>
                <w:sz w:val="22"/>
                <w:szCs w:val="24"/>
                <w:lang w:val="cs-CZ"/>
              </w:rPr>
            </w:pPr>
          </w:p>
          <w:p w14:paraId="4181E179" w14:textId="6B29DE81" w:rsidR="007E12D2" w:rsidRPr="00EB14E0" w:rsidRDefault="007E12D2" w:rsidP="00B93A39">
            <w:pPr>
              <w:pStyle w:val="Zpat"/>
              <w:tabs>
                <w:tab w:val="clear" w:pos="4536"/>
                <w:tab w:val="clear" w:pos="9072"/>
                <w:tab w:val="left" w:pos="709"/>
              </w:tabs>
              <w:jc w:val="center"/>
              <w:rPr>
                <w:rFonts w:asciiTheme="minorHAnsi" w:hAnsiTheme="minorHAnsi" w:cstheme="minorHAnsi"/>
                <w:sz w:val="22"/>
                <w:szCs w:val="24"/>
                <w:lang w:val="cs-CZ"/>
              </w:rPr>
            </w:pPr>
            <w:r w:rsidRPr="00EB14E0">
              <w:rPr>
                <w:rFonts w:asciiTheme="minorHAnsi" w:hAnsiTheme="minorHAnsi" w:cstheme="minorHAnsi"/>
                <w:sz w:val="22"/>
                <w:szCs w:val="24"/>
                <w:lang w:val="cs-CZ"/>
              </w:rPr>
              <w:t>___________________________</w:t>
            </w:r>
          </w:p>
          <w:p w14:paraId="2EB3AF48" w14:textId="5C1D21DD" w:rsidR="007E12D2" w:rsidRPr="00EB14E0" w:rsidRDefault="0096376D" w:rsidP="00B93A39">
            <w:pPr>
              <w:pStyle w:val="Zpat"/>
              <w:tabs>
                <w:tab w:val="clear" w:pos="4536"/>
                <w:tab w:val="clear" w:pos="9072"/>
                <w:tab w:val="left" w:pos="709"/>
              </w:tabs>
              <w:jc w:val="center"/>
              <w:rPr>
                <w:rFonts w:asciiTheme="minorHAnsi" w:hAnsiTheme="minorHAnsi" w:cstheme="minorHAnsi"/>
                <w:sz w:val="22"/>
                <w:szCs w:val="24"/>
                <w:lang w:val="cs-CZ"/>
              </w:rPr>
            </w:pPr>
            <w:r w:rsidRPr="00D04810">
              <w:rPr>
                <w:rFonts w:ascii="Calibri" w:hAnsi="Calibri" w:cs="Calibri"/>
                <w:color w:val="000000"/>
                <w:sz w:val="22"/>
                <w:szCs w:val="22"/>
                <w:highlight w:val="yellow"/>
              </w:rPr>
              <w:t>(</w:t>
            </w:r>
            <w:r>
              <w:rPr>
                <w:rFonts w:ascii="Calibri" w:hAnsi="Calibri" w:cs="Calibri"/>
                <w:color w:val="000000"/>
                <w:sz w:val="22"/>
                <w:szCs w:val="22"/>
                <w:highlight w:val="yellow"/>
              </w:rPr>
              <w:t>BUDE DOPLNĚNO</w:t>
            </w:r>
            <w:r w:rsidRPr="00D04810">
              <w:rPr>
                <w:rFonts w:ascii="Calibri" w:hAnsi="Calibri" w:cs="Calibri"/>
                <w:color w:val="000000"/>
                <w:sz w:val="22"/>
                <w:szCs w:val="22"/>
                <w:highlight w:val="yellow"/>
              </w:rPr>
              <w:t>)</w:t>
            </w:r>
          </w:p>
          <w:p w14:paraId="3E582C35" w14:textId="4151F87A" w:rsidR="007E12D2" w:rsidRPr="00EB14E0" w:rsidRDefault="0096376D" w:rsidP="007E12D2">
            <w:pPr>
              <w:pStyle w:val="Zpat"/>
              <w:tabs>
                <w:tab w:val="clear" w:pos="4536"/>
                <w:tab w:val="clear" w:pos="9072"/>
                <w:tab w:val="left" w:pos="709"/>
              </w:tabs>
              <w:jc w:val="center"/>
              <w:rPr>
                <w:rFonts w:asciiTheme="minorHAnsi" w:hAnsiTheme="minorHAnsi" w:cstheme="minorHAnsi"/>
                <w:sz w:val="22"/>
                <w:szCs w:val="24"/>
                <w:lang w:val="cs-CZ"/>
              </w:rPr>
            </w:pPr>
            <w:r w:rsidRPr="00D04810">
              <w:rPr>
                <w:rFonts w:ascii="Calibri" w:hAnsi="Calibri" w:cs="Calibri"/>
                <w:color w:val="000000"/>
                <w:sz w:val="22"/>
                <w:szCs w:val="22"/>
                <w:highlight w:val="yellow"/>
              </w:rPr>
              <w:t>(</w:t>
            </w:r>
            <w:r>
              <w:rPr>
                <w:rFonts w:ascii="Calibri" w:hAnsi="Calibri" w:cs="Calibri"/>
                <w:color w:val="000000"/>
                <w:sz w:val="22"/>
                <w:szCs w:val="22"/>
                <w:highlight w:val="yellow"/>
              </w:rPr>
              <w:t>BUDE DOPLNĚNO</w:t>
            </w:r>
            <w:r w:rsidRPr="00D04810">
              <w:rPr>
                <w:rFonts w:ascii="Calibri" w:hAnsi="Calibri" w:cs="Calibri"/>
                <w:color w:val="000000"/>
                <w:sz w:val="22"/>
                <w:szCs w:val="22"/>
                <w:highlight w:val="yellow"/>
              </w:rPr>
              <w:t>)</w:t>
            </w:r>
          </w:p>
        </w:tc>
      </w:tr>
    </w:tbl>
    <w:p w14:paraId="1DC89531" w14:textId="77777777" w:rsidR="002D2BD5" w:rsidRPr="008D7B2B" w:rsidRDefault="002D2BD5" w:rsidP="00CB45E3">
      <w:pPr>
        <w:tabs>
          <w:tab w:val="left" w:pos="9072"/>
          <w:tab w:val="left" w:pos="10490"/>
        </w:tabs>
        <w:ind w:right="-2"/>
        <w:jc w:val="center"/>
        <w:rPr>
          <w:rFonts w:asciiTheme="minorHAnsi" w:hAnsiTheme="minorHAnsi" w:cstheme="minorHAnsi"/>
          <w:b/>
          <w:sz w:val="22"/>
          <w:szCs w:val="22"/>
        </w:rPr>
      </w:pPr>
    </w:p>
    <w:p w14:paraId="46178631" w14:textId="3001AE12" w:rsidR="00236DAD" w:rsidRPr="00EB46A9" w:rsidRDefault="00236DAD" w:rsidP="00EB46A9">
      <w:pPr>
        <w:tabs>
          <w:tab w:val="left" w:pos="9072"/>
          <w:tab w:val="left" w:pos="10490"/>
        </w:tabs>
        <w:ind w:right="-2"/>
        <w:rPr>
          <w:rFonts w:asciiTheme="minorHAnsi" w:hAnsiTheme="minorHAnsi" w:cstheme="minorHAnsi"/>
          <w:b/>
          <w:sz w:val="22"/>
          <w:szCs w:val="22"/>
        </w:rPr>
      </w:pPr>
    </w:p>
    <w:sectPr w:rsidR="00236DAD" w:rsidRPr="00EB46A9" w:rsidSect="008D7B2B">
      <w:headerReference w:type="default" r:id="rId11"/>
      <w:footerReference w:type="default" r:id="rId12"/>
      <w:headerReference w:type="first" r:id="rId13"/>
      <w:footerReference w:type="first" r:id="rId14"/>
      <w:pgSz w:w="12240" w:h="15840" w:code="1"/>
      <w:pgMar w:top="1438" w:right="1134" w:bottom="1559" w:left="1134" w:header="709" w:footer="491"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A646B0" w14:textId="77777777" w:rsidR="00F9643B" w:rsidRDefault="00F9643B">
      <w:r>
        <w:separator/>
      </w:r>
    </w:p>
  </w:endnote>
  <w:endnote w:type="continuationSeparator" w:id="0">
    <w:p w14:paraId="04AB3403" w14:textId="77777777" w:rsidR="00F9643B" w:rsidRDefault="00F964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Times New Roman Bold">
    <w:altName w:val="Times New Roman"/>
    <w:panose1 w:val="00000000000000000000"/>
    <w:charset w:val="00"/>
    <w:family w:val="roman"/>
    <w:notTrueType/>
    <w:pitch w:val="default"/>
    <w:sig w:usb0="07F40003" w:usb1="BD261F6E" w:usb2="0587883E" w:usb3="2FB602FC" w:csb0="0000016F" w:csb1="016F1A1F"/>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B64062" w14:textId="69851F4B" w:rsidR="0041424E" w:rsidRPr="008D7B2B" w:rsidRDefault="0041424E">
    <w:pPr>
      <w:pStyle w:val="Zpat"/>
      <w:jc w:val="right"/>
      <w:rPr>
        <w:rFonts w:asciiTheme="minorHAnsi" w:hAnsiTheme="minorHAnsi" w:cstheme="minorHAnsi"/>
      </w:rPr>
    </w:pPr>
    <w:r w:rsidRPr="008D7B2B">
      <w:rPr>
        <w:rFonts w:asciiTheme="minorHAnsi" w:hAnsiTheme="minorHAnsi" w:cstheme="minorHAnsi"/>
      </w:rPr>
      <w:t xml:space="preserve">Stránka </w:t>
    </w:r>
    <w:r w:rsidRPr="008D7B2B">
      <w:rPr>
        <w:rFonts w:asciiTheme="minorHAnsi" w:hAnsiTheme="minorHAnsi" w:cstheme="minorHAnsi"/>
        <w:b/>
        <w:bCs/>
        <w:sz w:val="24"/>
        <w:szCs w:val="24"/>
      </w:rPr>
      <w:fldChar w:fldCharType="begin"/>
    </w:r>
    <w:r w:rsidRPr="008D7B2B">
      <w:rPr>
        <w:rFonts w:asciiTheme="minorHAnsi" w:hAnsiTheme="minorHAnsi" w:cstheme="minorHAnsi"/>
        <w:b/>
        <w:bCs/>
      </w:rPr>
      <w:instrText>PAGE</w:instrText>
    </w:r>
    <w:r w:rsidRPr="008D7B2B">
      <w:rPr>
        <w:rFonts w:asciiTheme="minorHAnsi" w:hAnsiTheme="minorHAnsi" w:cstheme="minorHAnsi"/>
        <w:b/>
        <w:bCs/>
        <w:sz w:val="24"/>
        <w:szCs w:val="24"/>
      </w:rPr>
      <w:fldChar w:fldCharType="separate"/>
    </w:r>
    <w:r w:rsidR="00964E7F">
      <w:rPr>
        <w:rFonts w:asciiTheme="minorHAnsi" w:hAnsiTheme="minorHAnsi" w:cstheme="minorHAnsi"/>
        <w:b/>
        <w:bCs/>
        <w:noProof/>
      </w:rPr>
      <w:t>4</w:t>
    </w:r>
    <w:r w:rsidRPr="008D7B2B">
      <w:rPr>
        <w:rFonts w:asciiTheme="minorHAnsi" w:hAnsiTheme="minorHAnsi" w:cstheme="minorHAnsi"/>
        <w:b/>
        <w:bCs/>
        <w:sz w:val="24"/>
        <w:szCs w:val="24"/>
      </w:rPr>
      <w:fldChar w:fldCharType="end"/>
    </w:r>
    <w:r w:rsidRPr="008D7B2B">
      <w:rPr>
        <w:rFonts w:asciiTheme="minorHAnsi" w:hAnsiTheme="minorHAnsi" w:cstheme="minorHAnsi"/>
      </w:rPr>
      <w:t xml:space="preserve"> z </w:t>
    </w:r>
    <w:r w:rsidRPr="008D7B2B">
      <w:rPr>
        <w:rFonts w:asciiTheme="minorHAnsi" w:hAnsiTheme="minorHAnsi" w:cstheme="minorHAnsi"/>
        <w:b/>
        <w:bCs/>
        <w:sz w:val="24"/>
        <w:szCs w:val="24"/>
      </w:rPr>
      <w:fldChar w:fldCharType="begin"/>
    </w:r>
    <w:r w:rsidRPr="008D7B2B">
      <w:rPr>
        <w:rFonts w:asciiTheme="minorHAnsi" w:hAnsiTheme="minorHAnsi" w:cstheme="minorHAnsi"/>
        <w:b/>
        <w:bCs/>
      </w:rPr>
      <w:instrText>NUMPAGES</w:instrText>
    </w:r>
    <w:r w:rsidRPr="008D7B2B">
      <w:rPr>
        <w:rFonts w:asciiTheme="minorHAnsi" w:hAnsiTheme="minorHAnsi" w:cstheme="minorHAnsi"/>
        <w:b/>
        <w:bCs/>
        <w:sz w:val="24"/>
        <w:szCs w:val="24"/>
      </w:rPr>
      <w:fldChar w:fldCharType="separate"/>
    </w:r>
    <w:r w:rsidR="00964E7F">
      <w:rPr>
        <w:rFonts w:asciiTheme="minorHAnsi" w:hAnsiTheme="minorHAnsi" w:cstheme="minorHAnsi"/>
        <w:b/>
        <w:bCs/>
        <w:noProof/>
      </w:rPr>
      <w:t>7</w:t>
    </w:r>
    <w:r w:rsidRPr="008D7B2B">
      <w:rPr>
        <w:rFonts w:asciiTheme="minorHAnsi" w:hAnsiTheme="minorHAnsi" w:cstheme="minorHAnsi"/>
        <w:b/>
        <w:bCs/>
        <w:sz w:val="24"/>
        <w:szCs w:val="24"/>
      </w:rPr>
      <w:fldChar w:fldCharType="end"/>
    </w:r>
  </w:p>
  <w:p w14:paraId="59D0D222" w14:textId="77777777" w:rsidR="0041424E" w:rsidRDefault="0041424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40" w:type="dxa"/>
      <w:tblBorders>
        <w:left w:val="single" w:sz="4" w:space="0" w:color="auto"/>
        <w:right w:val="single" w:sz="4" w:space="0" w:color="auto"/>
        <w:insideH w:val="single" w:sz="4" w:space="0" w:color="auto"/>
        <w:insideV w:val="single" w:sz="4" w:space="0" w:color="auto"/>
      </w:tblBorders>
      <w:tblLayout w:type="fixed"/>
      <w:tblCellMar>
        <w:left w:w="142" w:type="dxa"/>
        <w:right w:w="142" w:type="dxa"/>
      </w:tblCellMar>
      <w:tblLook w:val="0000" w:firstRow="0" w:lastRow="0" w:firstColumn="0" w:lastColumn="0" w:noHBand="0" w:noVBand="0"/>
    </w:tblPr>
    <w:tblGrid>
      <w:gridCol w:w="1984"/>
      <w:gridCol w:w="2648"/>
      <w:gridCol w:w="1542"/>
      <w:gridCol w:w="3466"/>
    </w:tblGrid>
    <w:tr w:rsidR="0096376D" w:rsidRPr="00405CA3" w14:paraId="2EEC5ABA" w14:textId="77777777" w:rsidTr="00474355">
      <w:trPr>
        <w:trHeight w:val="142"/>
      </w:trPr>
      <w:tc>
        <w:tcPr>
          <w:tcW w:w="1984" w:type="dxa"/>
          <w:tcBorders>
            <w:top w:val="nil"/>
            <w:left w:val="nil"/>
            <w:bottom w:val="nil"/>
            <w:right w:val="single" w:sz="8" w:space="0" w:color="00A598"/>
          </w:tcBorders>
        </w:tcPr>
        <w:p w14:paraId="59B49C44" w14:textId="77777777" w:rsidR="0096376D" w:rsidRPr="00405CA3" w:rsidRDefault="0096376D" w:rsidP="0096376D">
          <w:pPr>
            <w:tabs>
              <w:tab w:val="center" w:pos="4536"/>
              <w:tab w:val="right" w:pos="9072"/>
            </w:tabs>
            <w:spacing w:line="252" w:lineRule="exact"/>
            <w:rPr>
              <w:rFonts w:ascii="Calibri" w:eastAsia="Calibri" w:hAnsi="Calibri"/>
              <w:color w:val="00A598"/>
              <w:sz w:val="18"/>
              <w:szCs w:val="18"/>
            </w:rPr>
          </w:pPr>
          <w:r w:rsidRPr="00405CA3">
            <w:rPr>
              <w:rFonts w:ascii="Calibri" w:eastAsia="Calibri" w:hAnsi="Calibri"/>
              <w:color w:val="00A598"/>
              <w:sz w:val="18"/>
              <w:szCs w:val="18"/>
            </w:rPr>
            <w:t xml:space="preserve">17. listopadu 2172/15           </w:t>
          </w:r>
        </w:p>
        <w:p w14:paraId="00DBD5B7" w14:textId="77777777" w:rsidR="0096376D" w:rsidRPr="00405CA3" w:rsidRDefault="0096376D" w:rsidP="0096376D">
          <w:pPr>
            <w:tabs>
              <w:tab w:val="center" w:pos="4536"/>
              <w:tab w:val="right" w:pos="9072"/>
            </w:tabs>
            <w:spacing w:line="252" w:lineRule="exact"/>
            <w:rPr>
              <w:rFonts w:ascii="Calibri" w:eastAsia="Calibri" w:hAnsi="Calibri"/>
              <w:color w:val="00A598"/>
              <w:sz w:val="18"/>
              <w:szCs w:val="18"/>
            </w:rPr>
          </w:pPr>
          <w:r w:rsidRPr="00405CA3">
            <w:rPr>
              <w:rFonts w:ascii="Calibri" w:eastAsia="Calibri" w:hAnsi="Calibri"/>
              <w:color w:val="00A598"/>
              <w:sz w:val="18"/>
              <w:szCs w:val="18"/>
            </w:rPr>
            <w:t>708 00 Ostrava-Poruba</w:t>
          </w:r>
        </w:p>
        <w:p w14:paraId="0CA28E5F" w14:textId="77777777" w:rsidR="0096376D" w:rsidRPr="00405CA3" w:rsidRDefault="0096376D" w:rsidP="0096376D">
          <w:pPr>
            <w:tabs>
              <w:tab w:val="center" w:pos="4536"/>
              <w:tab w:val="right" w:pos="9072"/>
            </w:tabs>
            <w:spacing w:line="252" w:lineRule="exact"/>
            <w:rPr>
              <w:rFonts w:ascii="Calibri" w:eastAsia="Calibri" w:hAnsi="Calibri"/>
              <w:color w:val="00A598"/>
              <w:sz w:val="18"/>
              <w:szCs w:val="18"/>
            </w:rPr>
          </w:pPr>
          <w:r w:rsidRPr="00405CA3">
            <w:rPr>
              <w:rFonts w:ascii="Calibri" w:eastAsia="Calibri" w:hAnsi="Calibri"/>
              <w:color w:val="00A598"/>
              <w:sz w:val="18"/>
              <w:szCs w:val="18"/>
            </w:rPr>
            <w:t>Česká republika</w:t>
          </w:r>
        </w:p>
      </w:tc>
      <w:tc>
        <w:tcPr>
          <w:tcW w:w="2648" w:type="dxa"/>
          <w:tcBorders>
            <w:top w:val="nil"/>
            <w:left w:val="single" w:sz="8" w:space="0" w:color="00A598"/>
            <w:bottom w:val="nil"/>
            <w:right w:val="single" w:sz="8" w:space="0" w:color="00A598"/>
          </w:tcBorders>
        </w:tcPr>
        <w:p w14:paraId="533C9187" w14:textId="77777777" w:rsidR="0096376D" w:rsidRPr="00405CA3" w:rsidRDefault="0096376D" w:rsidP="0096376D">
          <w:pPr>
            <w:tabs>
              <w:tab w:val="center" w:pos="4536"/>
              <w:tab w:val="right" w:pos="9072"/>
            </w:tabs>
            <w:spacing w:line="252" w:lineRule="exact"/>
            <w:rPr>
              <w:rFonts w:ascii="Calibri" w:eastAsia="Calibri" w:hAnsi="Calibri"/>
              <w:color w:val="00A598"/>
              <w:sz w:val="18"/>
              <w:szCs w:val="18"/>
            </w:rPr>
          </w:pPr>
          <w:r w:rsidRPr="00405CA3">
            <w:rPr>
              <w:rFonts w:ascii="Calibri" w:eastAsia="Calibri" w:hAnsi="Calibri"/>
              <w:color w:val="00A598"/>
              <w:sz w:val="18"/>
              <w:szCs w:val="18"/>
            </w:rPr>
            <w:t>spojovatelka: +420 597 321 111</w:t>
          </w:r>
        </w:p>
        <w:p w14:paraId="55A7C42B" w14:textId="77777777" w:rsidR="0096376D" w:rsidRPr="00405CA3" w:rsidRDefault="0096376D" w:rsidP="0096376D">
          <w:pPr>
            <w:tabs>
              <w:tab w:val="center" w:pos="4536"/>
              <w:tab w:val="right" w:pos="9072"/>
            </w:tabs>
            <w:spacing w:line="252" w:lineRule="exact"/>
            <w:rPr>
              <w:rFonts w:ascii="Calibri" w:eastAsia="Calibri" w:hAnsi="Calibri"/>
              <w:color w:val="00A598"/>
              <w:sz w:val="18"/>
              <w:szCs w:val="18"/>
            </w:rPr>
          </w:pPr>
          <w:proofErr w:type="spellStart"/>
          <w:r w:rsidRPr="00405CA3">
            <w:rPr>
              <w:rFonts w:ascii="Calibri" w:eastAsia="Calibri" w:hAnsi="Calibri"/>
              <w:color w:val="00A598"/>
              <w:sz w:val="18"/>
              <w:szCs w:val="18"/>
            </w:rPr>
            <w:t>epodatelna</w:t>
          </w:r>
          <w:proofErr w:type="spellEnd"/>
          <w:r w:rsidRPr="00405CA3">
            <w:rPr>
              <w:rFonts w:ascii="Calibri" w:eastAsia="Calibri" w:hAnsi="Calibri"/>
              <w:color w:val="00A598"/>
              <w:sz w:val="18"/>
              <w:szCs w:val="18"/>
            </w:rPr>
            <w:t>: epodatelna@vsb.cz</w:t>
          </w:r>
        </w:p>
        <w:p w14:paraId="201D78CB" w14:textId="77777777" w:rsidR="0096376D" w:rsidRPr="00405CA3" w:rsidRDefault="0096376D" w:rsidP="0096376D">
          <w:pPr>
            <w:tabs>
              <w:tab w:val="center" w:pos="4536"/>
              <w:tab w:val="right" w:pos="9072"/>
            </w:tabs>
            <w:spacing w:line="252" w:lineRule="exact"/>
            <w:rPr>
              <w:rFonts w:ascii="Calibri" w:eastAsia="Calibri" w:hAnsi="Calibri"/>
              <w:color w:val="00A598"/>
              <w:sz w:val="18"/>
              <w:szCs w:val="18"/>
            </w:rPr>
          </w:pPr>
          <w:r w:rsidRPr="00405CA3">
            <w:rPr>
              <w:rFonts w:ascii="Calibri" w:eastAsia="Calibri" w:hAnsi="Calibri"/>
              <w:color w:val="00A598"/>
              <w:sz w:val="18"/>
              <w:szCs w:val="18"/>
            </w:rPr>
            <w:t>ID datové schránky: d3kj88v</w:t>
          </w:r>
        </w:p>
      </w:tc>
      <w:tc>
        <w:tcPr>
          <w:tcW w:w="1542" w:type="dxa"/>
          <w:tcBorders>
            <w:top w:val="nil"/>
            <w:left w:val="single" w:sz="8" w:space="0" w:color="00A598"/>
            <w:bottom w:val="nil"/>
            <w:right w:val="single" w:sz="8" w:space="0" w:color="00A598"/>
          </w:tcBorders>
        </w:tcPr>
        <w:p w14:paraId="25AFCF0D" w14:textId="77777777" w:rsidR="0096376D" w:rsidRPr="00405CA3" w:rsidRDefault="0096376D" w:rsidP="0096376D">
          <w:pPr>
            <w:tabs>
              <w:tab w:val="center" w:pos="4536"/>
              <w:tab w:val="right" w:pos="9072"/>
            </w:tabs>
            <w:spacing w:line="252" w:lineRule="exact"/>
            <w:rPr>
              <w:rFonts w:ascii="Calibri" w:eastAsia="Calibri" w:hAnsi="Calibri"/>
              <w:color w:val="00A598"/>
              <w:sz w:val="18"/>
              <w:szCs w:val="18"/>
            </w:rPr>
          </w:pPr>
          <w:r w:rsidRPr="00405CA3">
            <w:rPr>
              <w:rFonts w:ascii="Calibri" w:eastAsia="Calibri" w:hAnsi="Calibri"/>
              <w:color w:val="00A598"/>
              <w:sz w:val="18"/>
              <w:szCs w:val="18"/>
            </w:rPr>
            <w:t>IČ: 61989100</w:t>
          </w:r>
        </w:p>
        <w:p w14:paraId="64A6EE40" w14:textId="77777777" w:rsidR="0096376D" w:rsidRPr="00405CA3" w:rsidRDefault="0096376D" w:rsidP="0096376D">
          <w:pPr>
            <w:tabs>
              <w:tab w:val="center" w:pos="4536"/>
              <w:tab w:val="right" w:pos="9072"/>
            </w:tabs>
            <w:spacing w:line="252" w:lineRule="exact"/>
            <w:rPr>
              <w:rFonts w:ascii="Calibri" w:eastAsia="Calibri" w:hAnsi="Calibri"/>
              <w:color w:val="00A598"/>
              <w:sz w:val="18"/>
              <w:szCs w:val="18"/>
            </w:rPr>
          </w:pPr>
          <w:r w:rsidRPr="00405CA3">
            <w:rPr>
              <w:rFonts w:ascii="Calibri" w:eastAsia="Calibri" w:hAnsi="Calibri"/>
              <w:color w:val="00A598"/>
              <w:sz w:val="18"/>
              <w:szCs w:val="18"/>
            </w:rPr>
            <w:t>DIČ: CZ61989100</w:t>
          </w:r>
        </w:p>
      </w:tc>
      <w:tc>
        <w:tcPr>
          <w:tcW w:w="3466" w:type="dxa"/>
          <w:tcBorders>
            <w:top w:val="nil"/>
            <w:left w:val="single" w:sz="8" w:space="0" w:color="00A598"/>
            <w:bottom w:val="nil"/>
            <w:right w:val="nil"/>
          </w:tcBorders>
        </w:tcPr>
        <w:p w14:paraId="730F06DB" w14:textId="77777777" w:rsidR="0096376D" w:rsidRPr="00405CA3" w:rsidRDefault="0096376D" w:rsidP="0096376D">
          <w:pPr>
            <w:tabs>
              <w:tab w:val="center" w:pos="4536"/>
              <w:tab w:val="right" w:pos="9072"/>
            </w:tabs>
            <w:spacing w:line="252" w:lineRule="exact"/>
            <w:rPr>
              <w:rFonts w:ascii="Calibri" w:eastAsia="Calibri" w:hAnsi="Calibri"/>
              <w:color w:val="00A598"/>
              <w:sz w:val="18"/>
              <w:szCs w:val="18"/>
            </w:rPr>
          </w:pPr>
          <w:r w:rsidRPr="00405CA3">
            <w:rPr>
              <w:rFonts w:ascii="Calibri" w:eastAsia="Calibri" w:hAnsi="Calibri"/>
              <w:color w:val="00A598"/>
              <w:sz w:val="18"/>
              <w:szCs w:val="18"/>
            </w:rPr>
            <w:t>email: univerzita@vsb.cz</w:t>
          </w:r>
        </w:p>
        <w:p w14:paraId="2286F832" w14:textId="77777777" w:rsidR="0096376D" w:rsidRPr="00405CA3" w:rsidRDefault="0096376D" w:rsidP="0096376D">
          <w:pPr>
            <w:tabs>
              <w:tab w:val="center" w:pos="4536"/>
              <w:tab w:val="right" w:pos="9072"/>
            </w:tabs>
            <w:spacing w:line="252" w:lineRule="exact"/>
            <w:rPr>
              <w:rFonts w:ascii="Calibri" w:eastAsia="Calibri" w:hAnsi="Calibri"/>
              <w:color w:val="00A598"/>
              <w:sz w:val="18"/>
              <w:szCs w:val="18"/>
            </w:rPr>
          </w:pPr>
          <w:r w:rsidRPr="00405CA3">
            <w:rPr>
              <w:rFonts w:ascii="Calibri" w:eastAsia="Calibri" w:hAnsi="Calibri"/>
              <w:color w:val="00A598"/>
              <w:sz w:val="18"/>
              <w:szCs w:val="18"/>
            </w:rPr>
            <w:t>www.vsb.cz</w:t>
          </w:r>
        </w:p>
      </w:tc>
    </w:tr>
  </w:tbl>
  <w:p w14:paraId="577F50C0" w14:textId="7C0B5479" w:rsidR="008A7204" w:rsidRPr="0096376D" w:rsidRDefault="008A7204">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05D1CA" w14:textId="77777777" w:rsidR="00F9643B" w:rsidRDefault="00F9643B">
      <w:r>
        <w:separator/>
      </w:r>
    </w:p>
  </w:footnote>
  <w:footnote w:type="continuationSeparator" w:id="0">
    <w:p w14:paraId="2CA8ACE4" w14:textId="77777777" w:rsidR="00F9643B" w:rsidRDefault="00F964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090147" w14:textId="77564DCC" w:rsidR="0041424E" w:rsidRPr="00C12A60" w:rsidRDefault="0041424E" w:rsidP="00E73C92">
    <w:pPr>
      <w:pStyle w:val="titre4"/>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B21EE9" w14:textId="1DDCDCBB" w:rsidR="0041424E" w:rsidRDefault="0096376D">
    <w:pPr>
      <w:pStyle w:val="Zhlav"/>
    </w:pPr>
    <w:r w:rsidRPr="00DE7555">
      <w:rPr>
        <w:noProof/>
        <w:lang w:eastAsia="cs-CZ"/>
      </w:rPr>
      <w:drawing>
        <wp:anchor distT="0" distB="0" distL="114300" distR="114300" simplePos="0" relativeHeight="251662336" behindDoc="1" locked="0" layoutInCell="1" allowOverlap="1" wp14:anchorId="62F9AA0C" wp14:editId="4645589A">
          <wp:simplePos x="0" y="0"/>
          <wp:positionH relativeFrom="margin">
            <wp:posOffset>0</wp:posOffset>
          </wp:positionH>
          <wp:positionV relativeFrom="paragraph">
            <wp:posOffset>55550</wp:posOffset>
          </wp:positionV>
          <wp:extent cx="2432050" cy="336550"/>
          <wp:effectExtent l="0" t="0" r="6350" b="6350"/>
          <wp:wrapNone/>
          <wp:docPr id="536764241" name="Obrázek 536764241" descr="Obsah obrázku text, Písmo, snímek obrazovky, Grafika&#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text, Písmo, snímek obrazovky, Grafika&#10;&#10;Obsah vygenerovaný umělou inteligencí může být nesprávný."/>
                  <pic:cNvPicPr/>
                </pic:nvPicPr>
                <pic:blipFill>
                  <a:blip r:embed="rId1">
                    <a:extLst>
                      <a:ext uri="{28A0092B-C50C-407E-A947-70E740481C1C}">
                        <a14:useLocalDpi xmlns:a14="http://schemas.microsoft.com/office/drawing/2010/main" val="0"/>
                      </a:ext>
                    </a:extLst>
                  </a:blip>
                  <a:stretch>
                    <a:fillRect/>
                  </a:stretch>
                </pic:blipFill>
                <pic:spPr>
                  <a:xfrm>
                    <a:off x="0" y="0"/>
                    <a:ext cx="2432050" cy="336550"/>
                  </a:xfrm>
                  <a:prstGeom prst="rect">
                    <a:avLst/>
                  </a:prstGeom>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4384" behindDoc="1" locked="0" layoutInCell="1" allowOverlap="1" wp14:anchorId="05C42642" wp14:editId="56AF3A54">
          <wp:simplePos x="0" y="0"/>
          <wp:positionH relativeFrom="margin">
            <wp:align>right</wp:align>
          </wp:positionH>
          <wp:positionV relativeFrom="paragraph">
            <wp:posOffset>-29540</wp:posOffset>
          </wp:positionV>
          <wp:extent cx="3427095" cy="483235"/>
          <wp:effectExtent l="0" t="0" r="1905" b="0"/>
          <wp:wrapTight wrapText="bothSides">
            <wp:wrapPolygon edited="0">
              <wp:start x="0" y="0"/>
              <wp:lineTo x="0" y="20436"/>
              <wp:lineTo x="21492" y="20436"/>
              <wp:lineTo x="21492" y="0"/>
              <wp:lineTo x="0" y="0"/>
            </wp:wrapPolygon>
          </wp:wrapTight>
          <wp:docPr id="147030917" name="Obrázek 1" descr="Obsah obrázku text, Písmo, Elektricky modrá,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9982920" name="Obrázek 1" descr="Obsah obrázku text, Písmo, Elektricky modrá, snímek obrazovky&#10;&#10;Popis byl vytvořen automaticky"/>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3427095" cy="48323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3"/>
    <w:multiLevelType w:val="singleLevel"/>
    <w:tmpl w:val="E51E5232"/>
    <w:name w:val="WW8Num19"/>
    <w:lvl w:ilvl="0">
      <w:start w:val="1"/>
      <w:numFmt w:val="decimal"/>
      <w:lvlText w:val="%1."/>
      <w:lvlJc w:val="left"/>
      <w:pPr>
        <w:tabs>
          <w:tab w:val="num" w:pos="357"/>
        </w:tabs>
        <w:ind w:left="357" w:hanging="357"/>
      </w:pPr>
      <w:rPr>
        <w:rFonts w:ascii="Arial" w:eastAsia="Times New Roman" w:hAnsi="Arial" w:cs="Arial" w:hint="default"/>
      </w:rPr>
    </w:lvl>
  </w:abstractNum>
  <w:abstractNum w:abstractNumId="1" w15:restartNumberingAfterBreak="0">
    <w:nsid w:val="0B86423E"/>
    <w:multiLevelType w:val="hybridMultilevel"/>
    <w:tmpl w:val="932C8F04"/>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24E7832"/>
    <w:multiLevelType w:val="multilevel"/>
    <w:tmpl w:val="02A4A320"/>
    <w:lvl w:ilvl="0">
      <w:start w:val="1"/>
      <w:numFmt w:val="decimal"/>
      <w:lvlText w:val="%1."/>
      <w:lvlJc w:val="left"/>
      <w:pPr>
        <w:tabs>
          <w:tab w:val="num" w:pos="720"/>
        </w:tabs>
        <w:ind w:left="720" w:hanging="360"/>
      </w:pPr>
      <w:rPr>
        <w:rFonts w:cs="Arial"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6835F37"/>
    <w:multiLevelType w:val="hybridMultilevel"/>
    <w:tmpl w:val="0D18B46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98E1D23"/>
    <w:multiLevelType w:val="hybridMultilevel"/>
    <w:tmpl w:val="DCFADE5E"/>
    <w:lvl w:ilvl="0" w:tplc="04050019">
      <w:start w:val="8"/>
      <w:numFmt w:val="bullet"/>
      <w:lvlText w:val="-"/>
      <w:lvlJc w:val="left"/>
      <w:pPr>
        <w:tabs>
          <w:tab w:val="num" w:pos="786"/>
        </w:tabs>
        <w:ind w:left="786" w:hanging="360"/>
      </w:pPr>
      <w:rPr>
        <w:rFonts w:ascii="Arial" w:eastAsia="Times New Roman" w:hAnsi="Arial" w:cs="Arial" w:hint="default"/>
      </w:rPr>
    </w:lvl>
    <w:lvl w:ilvl="1" w:tplc="04050003">
      <w:start w:val="1"/>
      <w:numFmt w:val="bullet"/>
      <w:lvlText w:val="o"/>
      <w:lvlJc w:val="left"/>
      <w:pPr>
        <w:tabs>
          <w:tab w:val="num" w:pos="1620"/>
        </w:tabs>
        <w:ind w:left="1620" w:hanging="360"/>
      </w:pPr>
      <w:rPr>
        <w:rFonts w:ascii="Courier New" w:hAnsi="Courier New" w:cs="Courier New" w:hint="default"/>
      </w:rPr>
    </w:lvl>
    <w:lvl w:ilvl="2" w:tplc="04050005" w:tentative="1">
      <w:start w:val="1"/>
      <w:numFmt w:val="bullet"/>
      <w:lvlText w:val=""/>
      <w:lvlJc w:val="left"/>
      <w:pPr>
        <w:tabs>
          <w:tab w:val="num" w:pos="2340"/>
        </w:tabs>
        <w:ind w:left="2340" w:hanging="360"/>
      </w:pPr>
      <w:rPr>
        <w:rFonts w:ascii="Wingdings" w:hAnsi="Wingdings" w:hint="default"/>
      </w:rPr>
    </w:lvl>
    <w:lvl w:ilvl="3" w:tplc="04050001" w:tentative="1">
      <w:start w:val="1"/>
      <w:numFmt w:val="bullet"/>
      <w:lvlText w:val=""/>
      <w:lvlJc w:val="left"/>
      <w:pPr>
        <w:tabs>
          <w:tab w:val="num" w:pos="3060"/>
        </w:tabs>
        <w:ind w:left="3060" w:hanging="360"/>
      </w:pPr>
      <w:rPr>
        <w:rFonts w:ascii="Symbol" w:hAnsi="Symbol" w:hint="default"/>
      </w:rPr>
    </w:lvl>
    <w:lvl w:ilvl="4" w:tplc="04050003" w:tentative="1">
      <w:start w:val="1"/>
      <w:numFmt w:val="bullet"/>
      <w:lvlText w:val="o"/>
      <w:lvlJc w:val="left"/>
      <w:pPr>
        <w:tabs>
          <w:tab w:val="num" w:pos="3780"/>
        </w:tabs>
        <w:ind w:left="3780" w:hanging="360"/>
      </w:pPr>
      <w:rPr>
        <w:rFonts w:ascii="Courier New" w:hAnsi="Courier New" w:cs="Courier New" w:hint="default"/>
      </w:rPr>
    </w:lvl>
    <w:lvl w:ilvl="5" w:tplc="04050005" w:tentative="1">
      <w:start w:val="1"/>
      <w:numFmt w:val="bullet"/>
      <w:lvlText w:val=""/>
      <w:lvlJc w:val="left"/>
      <w:pPr>
        <w:tabs>
          <w:tab w:val="num" w:pos="4500"/>
        </w:tabs>
        <w:ind w:left="4500" w:hanging="360"/>
      </w:pPr>
      <w:rPr>
        <w:rFonts w:ascii="Wingdings" w:hAnsi="Wingdings" w:hint="default"/>
      </w:rPr>
    </w:lvl>
    <w:lvl w:ilvl="6" w:tplc="04050001" w:tentative="1">
      <w:start w:val="1"/>
      <w:numFmt w:val="bullet"/>
      <w:lvlText w:val=""/>
      <w:lvlJc w:val="left"/>
      <w:pPr>
        <w:tabs>
          <w:tab w:val="num" w:pos="5220"/>
        </w:tabs>
        <w:ind w:left="5220" w:hanging="360"/>
      </w:pPr>
      <w:rPr>
        <w:rFonts w:ascii="Symbol" w:hAnsi="Symbol" w:hint="default"/>
      </w:rPr>
    </w:lvl>
    <w:lvl w:ilvl="7" w:tplc="04050003" w:tentative="1">
      <w:start w:val="1"/>
      <w:numFmt w:val="bullet"/>
      <w:lvlText w:val="o"/>
      <w:lvlJc w:val="left"/>
      <w:pPr>
        <w:tabs>
          <w:tab w:val="num" w:pos="5940"/>
        </w:tabs>
        <w:ind w:left="5940" w:hanging="360"/>
      </w:pPr>
      <w:rPr>
        <w:rFonts w:ascii="Courier New" w:hAnsi="Courier New" w:cs="Courier New" w:hint="default"/>
      </w:rPr>
    </w:lvl>
    <w:lvl w:ilvl="8" w:tplc="04050005" w:tentative="1">
      <w:start w:val="1"/>
      <w:numFmt w:val="bullet"/>
      <w:lvlText w:val=""/>
      <w:lvlJc w:val="left"/>
      <w:pPr>
        <w:tabs>
          <w:tab w:val="num" w:pos="6660"/>
        </w:tabs>
        <w:ind w:left="6660" w:hanging="360"/>
      </w:pPr>
      <w:rPr>
        <w:rFonts w:ascii="Wingdings" w:hAnsi="Wingdings" w:hint="default"/>
      </w:rPr>
    </w:lvl>
  </w:abstractNum>
  <w:abstractNum w:abstractNumId="5" w15:restartNumberingAfterBreak="0">
    <w:nsid w:val="1BCC1C29"/>
    <w:multiLevelType w:val="multilevel"/>
    <w:tmpl w:val="93D253F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CF048D4"/>
    <w:multiLevelType w:val="hybridMultilevel"/>
    <w:tmpl w:val="259AFEF4"/>
    <w:lvl w:ilvl="0" w:tplc="0405000F">
      <w:start w:val="7"/>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FB111D6"/>
    <w:multiLevelType w:val="multilevel"/>
    <w:tmpl w:val="88FA5F1E"/>
    <w:lvl w:ilvl="0">
      <w:start w:val="1"/>
      <w:numFmt w:val="decimal"/>
      <w:lvlText w:val="%1."/>
      <w:lvlJc w:val="left"/>
      <w:pPr>
        <w:tabs>
          <w:tab w:val="num" w:pos="786"/>
        </w:tabs>
        <w:ind w:left="786" w:hanging="360"/>
      </w:pPr>
      <w:rPr>
        <w:rFonts w:ascii="Times New Roman" w:hAnsi="Times New Roman" w:cs="Times New Roman" w:hint="default"/>
        <w:sz w:val="22"/>
        <w:szCs w:val="22"/>
      </w:rPr>
    </w:lvl>
    <w:lvl w:ilvl="1">
      <w:start w:val="1"/>
      <w:numFmt w:val="decimal"/>
      <w:lvlText w:val="%1.%2."/>
      <w:lvlJc w:val="left"/>
      <w:pPr>
        <w:tabs>
          <w:tab w:val="num" w:pos="934"/>
        </w:tabs>
        <w:ind w:left="936" w:hanging="794"/>
      </w:pPr>
      <w:rPr>
        <w:rFonts w:ascii="Times New Roman" w:hAnsi="Times New Roman" w:cs="Times New Roman" w:hint="default"/>
        <w:b w:val="0"/>
        <w:i w:val="0"/>
        <w:color w:val="auto"/>
      </w:rPr>
    </w:lvl>
    <w:lvl w:ilvl="2">
      <w:start w:val="1"/>
      <w:numFmt w:val="decimal"/>
      <w:lvlText w:val="%1.%2.%3."/>
      <w:lvlJc w:val="left"/>
      <w:pPr>
        <w:tabs>
          <w:tab w:val="num" w:pos="1430"/>
        </w:tabs>
        <w:ind w:left="121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15:restartNumberingAfterBreak="0">
    <w:nsid w:val="2AD31F3B"/>
    <w:multiLevelType w:val="multilevel"/>
    <w:tmpl w:val="0C09001F"/>
    <w:lvl w:ilvl="0">
      <w:start w:val="1"/>
      <w:numFmt w:val="decimal"/>
      <w:lvlText w:val="%1."/>
      <w:lvlJc w:val="left"/>
      <w:pPr>
        <w:tabs>
          <w:tab w:val="num" w:pos="360"/>
        </w:tabs>
        <w:ind w:left="360" w:hanging="360"/>
      </w:pPr>
    </w:lvl>
    <w:lvl w:ilvl="1">
      <w:start w:val="1"/>
      <w:numFmt w:val="decimal"/>
      <w:lvlText w:val="%1.%2."/>
      <w:lvlJc w:val="left"/>
      <w:pPr>
        <w:tabs>
          <w:tab w:val="num" w:pos="574"/>
        </w:tabs>
        <w:ind w:left="574"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32BC05C6"/>
    <w:multiLevelType w:val="hybridMultilevel"/>
    <w:tmpl w:val="453C63F2"/>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48932C1"/>
    <w:multiLevelType w:val="hybridMultilevel"/>
    <w:tmpl w:val="B156B822"/>
    <w:lvl w:ilvl="0" w:tplc="26420C80">
      <w:numFmt w:val="bullet"/>
      <w:lvlText w:val="-"/>
      <w:lvlJc w:val="left"/>
      <w:pPr>
        <w:ind w:left="2340" w:hanging="360"/>
      </w:pPr>
      <w:rPr>
        <w:rFonts w:ascii="Arial" w:eastAsia="Times New Roman" w:hAnsi="Arial" w:cs="Arial" w:hint="default"/>
      </w:rPr>
    </w:lvl>
    <w:lvl w:ilvl="1" w:tplc="04050003" w:tentative="1">
      <w:start w:val="1"/>
      <w:numFmt w:val="bullet"/>
      <w:lvlText w:val="o"/>
      <w:lvlJc w:val="left"/>
      <w:pPr>
        <w:ind w:left="2340" w:hanging="360"/>
      </w:pPr>
      <w:rPr>
        <w:rFonts w:ascii="Courier New" w:hAnsi="Courier New" w:cs="Courier New" w:hint="default"/>
      </w:rPr>
    </w:lvl>
    <w:lvl w:ilvl="2" w:tplc="04050005" w:tentative="1">
      <w:start w:val="1"/>
      <w:numFmt w:val="bullet"/>
      <w:lvlText w:val=""/>
      <w:lvlJc w:val="left"/>
      <w:pPr>
        <w:ind w:left="3060" w:hanging="360"/>
      </w:pPr>
      <w:rPr>
        <w:rFonts w:ascii="Wingdings" w:hAnsi="Wingdings" w:hint="default"/>
      </w:rPr>
    </w:lvl>
    <w:lvl w:ilvl="3" w:tplc="04050001" w:tentative="1">
      <w:start w:val="1"/>
      <w:numFmt w:val="bullet"/>
      <w:lvlText w:val=""/>
      <w:lvlJc w:val="left"/>
      <w:pPr>
        <w:ind w:left="3780" w:hanging="360"/>
      </w:pPr>
      <w:rPr>
        <w:rFonts w:ascii="Symbol" w:hAnsi="Symbol" w:hint="default"/>
      </w:rPr>
    </w:lvl>
    <w:lvl w:ilvl="4" w:tplc="04050003" w:tentative="1">
      <w:start w:val="1"/>
      <w:numFmt w:val="bullet"/>
      <w:lvlText w:val="o"/>
      <w:lvlJc w:val="left"/>
      <w:pPr>
        <w:ind w:left="4500" w:hanging="360"/>
      </w:pPr>
      <w:rPr>
        <w:rFonts w:ascii="Courier New" w:hAnsi="Courier New" w:cs="Courier New" w:hint="default"/>
      </w:rPr>
    </w:lvl>
    <w:lvl w:ilvl="5" w:tplc="04050005" w:tentative="1">
      <w:start w:val="1"/>
      <w:numFmt w:val="bullet"/>
      <w:lvlText w:val=""/>
      <w:lvlJc w:val="left"/>
      <w:pPr>
        <w:ind w:left="5220" w:hanging="360"/>
      </w:pPr>
      <w:rPr>
        <w:rFonts w:ascii="Wingdings" w:hAnsi="Wingdings" w:hint="default"/>
      </w:rPr>
    </w:lvl>
    <w:lvl w:ilvl="6" w:tplc="04050001" w:tentative="1">
      <w:start w:val="1"/>
      <w:numFmt w:val="bullet"/>
      <w:lvlText w:val=""/>
      <w:lvlJc w:val="left"/>
      <w:pPr>
        <w:ind w:left="5940" w:hanging="360"/>
      </w:pPr>
      <w:rPr>
        <w:rFonts w:ascii="Symbol" w:hAnsi="Symbol" w:hint="default"/>
      </w:rPr>
    </w:lvl>
    <w:lvl w:ilvl="7" w:tplc="04050003" w:tentative="1">
      <w:start w:val="1"/>
      <w:numFmt w:val="bullet"/>
      <w:lvlText w:val="o"/>
      <w:lvlJc w:val="left"/>
      <w:pPr>
        <w:ind w:left="6660" w:hanging="360"/>
      </w:pPr>
      <w:rPr>
        <w:rFonts w:ascii="Courier New" w:hAnsi="Courier New" w:cs="Courier New" w:hint="default"/>
      </w:rPr>
    </w:lvl>
    <w:lvl w:ilvl="8" w:tplc="04050005" w:tentative="1">
      <w:start w:val="1"/>
      <w:numFmt w:val="bullet"/>
      <w:lvlText w:val=""/>
      <w:lvlJc w:val="left"/>
      <w:pPr>
        <w:ind w:left="7380" w:hanging="360"/>
      </w:pPr>
      <w:rPr>
        <w:rFonts w:ascii="Wingdings" w:hAnsi="Wingdings" w:hint="default"/>
      </w:rPr>
    </w:lvl>
  </w:abstractNum>
  <w:abstractNum w:abstractNumId="11" w15:restartNumberingAfterBreak="0">
    <w:nsid w:val="34B540AD"/>
    <w:multiLevelType w:val="hybridMultilevel"/>
    <w:tmpl w:val="F9CE066C"/>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34DA583B"/>
    <w:multiLevelType w:val="multilevel"/>
    <w:tmpl w:val="0C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87F0ED3"/>
    <w:multiLevelType w:val="hybridMultilevel"/>
    <w:tmpl w:val="B18A6AE2"/>
    <w:lvl w:ilvl="0" w:tplc="04050005">
      <w:start w:val="1"/>
      <w:numFmt w:val="bullet"/>
      <w:lvlText w:val=""/>
      <w:lvlJc w:val="left"/>
      <w:pPr>
        <w:tabs>
          <w:tab w:val="num" w:pos="1080"/>
        </w:tabs>
        <w:ind w:left="1080" w:hanging="360"/>
      </w:pPr>
      <w:rPr>
        <w:rFonts w:ascii="Wingdings" w:hAnsi="Wingdings"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39BC2616"/>
    <w:multiLevelType w:val="hybridMultilevel"/>
    <w:tmpl w:val="99E8048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C4F7051"/>
    <w:multiLevelType w:val="hybridMultilevel"/>
    <w:tmpl w:val="13983630"/>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D9945E0"/>
    <w:multiLevelType w:val="hybridMultilevel"/>
    <w:tmpl w:val="3B0477D8"/>
    <w:lvl w:ilvl="0" w:tplc="A31629FE">
      <w:start w:val="1"/>
      <w:numFmt w:val="decimal"/>
      <w:lvlText w:val="%1."/>
      <w:lvlJc w:val="left"/>
      <w:pPr>
        <w:tabs>
          <w:tab w:val="num" w:pos="720"/>
        </w:tabs>
        <w:ind w:left="720" w:hanging="360"/>
      </w:pPr>
      <w:rPr>
        <w:rFonts w:cs="Arial" w:hint="default"/>
        <w:b w:val="0"/>
      </w:rPr>
    </w:lvl>
    <w:lvl w:ilvl="1" w:tplc="895ADCDE">
      <w:start w:val="1"/>
      <w:numFmt w:val="lowerLetter"/>
      <w:lvlText w:val="%2)"/>
      <w:lvlJc w:val="left"/>
      <w:pPr>
        <w:tabs>
          <w:tab w:val="num" w:pos="1440"/>
        </w:tabs>
        <w:ind w:left="1440" w:hanging="360"/>
      </w:pPr>
      <w:rPr>
        <w:rFonts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3F153AFF"/>
    <w:multiLevelType w:val="hybridMultilevel"/>
    <w:tmpl w:val="652A5B52"/>
    <w:lvl w:ilvl="0" w:tplc="E9CE2CCE">
      <w:start w:val="1"/>
      <w:numFmt w:val="bullet"/>
      <w:lvlText w:val="-"/>
      <w:lvlJc w:val="left"/>
      <w:pPr>
        <w:ind w:left="645" w:hanging="360"/>
      </w:pPr>
      <w:rPr>
        <w:rFonts w:ascii="Arial" w:eastAsia="Times New Roman" w:hAnsi="Arial" w:cs="Arial" w:hint="default"/>
      </w:rPr>
    </w:lvl>
    <w:lvl w:ilvl="1" w:tplc="04050003" w:tentative="1">
      <w:start w:val="1"/>
      <w:numFmt w:val="bullet"/>
      <w:lvlText w:val="o"/>
      <w:lvlJc w:val="left"/>
      <w:pPr>
        <w:ind w:left="1365" w:hanging="360"/>
      </w:pPr>
      <w:rPr>
        <w:rFonts w:ascii="Courier New" w:hAnsi="Courier New" w:cs="Courier New" w:hint="default"/>
      </w:rPr>
    </w:lvl>
    <w:lvl w:ilvl="2" w:tplc="04050005" w:tentative="1">
      <w:start w:val="1"/>
      <w:numFmt w:val="bullet"/>
      <w:lvlText w:val=""/>
      <w:lvlJc w:val="left"/>
      <w:pPr>
        <w:ind w:left="2085" w:hanging="360"/>
      </w:pPr>
      <w:rPr>
        <w:rFonts w:ascii="Wingdings" w:hAnsi="Wingdings" w:hint="default"/>
      </w:rPr>
    </w:lvl>
    <w:lvl w:ilvl="3" w:tplc="04050001" w:tentative="1">
      <w:start w:val="1"/>
      <w:numFmt w:val="bullet"/>
      <w:lvlText w:val=""/>
      <w:lvlJc w:val="left"/>
      <w:pPr>
        <w:ind w:left="2805" w:hanging="360"/>
      </w:pPr>
      <w:rPr>
        <w:rFonts w:ascii="Symbol" w:hAnsi="Symbol" w:hint="default"/>
      </w:rPr>
    </w:lvl>
    <w:lvl w:ilvl="4" w:tplc="04050003" w:tentative="1">
      <w:start w:val="1"/>
      <w:numFmt w:val="bullet"/>
      <w:lvlText w:val="o"/>
      <w:lvlJc w:val="left"/>
      <w:pPr>
        <w:ind w:left="3525" w:hanging="360"/>
      </w:pPr>
      <w:rPr>
        <w:rFonts w:ascii="Courier New" w:hAnsi="Courier New" w:cs="Courier New" w:hint="default"/>
      </w:rPr>
    </w:lvl>
    <w:lvl w:ilvl="5" w:tplc="04050005" w:tentative="1">
      <w:start w:val="1"/>
      <w:numFmt w:val="bullet"/>
      <w:lvlText w:val=""/>
      <w:lvlJc w:val="left"/>
      <w:pPr>
        <w:ind w:left="4245" w:hanging="360"/>
      </w:pPr>
      <w:rPr>
        <w:rFonts w:ascii="Wingdings" w:hAnsi="Wingdings" w:hint="default"/>
      </w:rPr>
    </w:lvl>
    <w:lvl w:ilvl="6" w:tplc="04050001" w:tentative="1">
      <w:start w:val="1"/>
      <w:numFmt w:val="bullet"/>
      <w:lvlText w:val=""/>
      <w:lvlJc w:val="left"/>
      <w:pPr>
        <w:ind w:left="4965" w:hanging="360"/>
      </w:pPr>
      <w:rPr>
        <w:rFonts w:ascii="Symbol" w:hAnsi="Symbol" w:hint="default"/>
      </w:rPr>
    </w:lvl>
    <w:lvl w:ilvl="7" w:tplc="04050003" w:tentative="1">
      <w:start w:val="1"/>
      <w:numFmt w:val="bullet"/>
      <w:lvlText w:val="o"/>
      <w:lvlJc w:val="left"/>
      <w:pPr>
        <w:ind w:left="5685" w:hanging="360"/>
      </w:pPr>
      <w:rPr>
        <w:rFonts w:ascii="Courier New" w:hAnsi="Courier New" w:cs="Courier New" w:hint="default"/>
      </w:rPr>
    </w:lvl>
    <w:lvl w:ilvl="8" w:tplc="04050005" w:tentative="1">
      <w:start w:val="1"/>
      <w:numFmt w:val="bullet"/>
      <w:lvlText w:val=""/>
      <w:lvlJc w:val="left"/>
      <w:pPr>
        <w:ind w:left="6405" w:hanging="360"/>
      </w:pPr>
      <w:rPr>
        <w:rFonts w:ascii="Wingdings" w:hAnsi="Wingdings" w:hint="default"/>
      </w:rPr>
    </w:lvl>
  </w:abstractNum>
  <w:abstractNum w:abstractNumId="18" w15:restartNumberingAfterBreak="0">
    <w:nsid w:val="41674E99"/>
    <w:multiLevelType w:val="hybridMultilevel"/>
    <w:tmpl w:val="5BF404F8"/>
    <w:lvl w:ilvl="0" w:tplc="F5F444BA">
      <w:numFmt w:val="bullet"/>
      <w:lvlText w:val="-"/>
      <w:lvlJc w:val="left"/>
      <w:pPr>
        <w:tabs>
          <w:tab w:val="num" w:pos="360"/>
        </w:tabs>
        <w:ind w:left="360" w:hanging="360"/>
      </w:pPr>
      <w:rPr>
        <w:rFonts w:ascii="Arial" w:eastAsia="Times New Roman" w:hAnsi="Arial" w:cs="Aria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9" w15:restartNumberingAfterBreak="0">
    <w:nsid w:val="450B7AB4"/>
    <w:multiLevelType w:val="hybridMultilevel"/>
    <w:tmpl w:val="308E27FA"/>
    <w:lvl w:ilvl="0" w:tplc="6C289A0C">
      <w:start w:val="1"/>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20" w15:restartNumberingAfterBreak="0">
    <w:nsid w:val="472D3CD6"/>
    <w:multiLevelType w:val="multilevel"/>
    <w:tmpl w:val="0C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52402362"/>
    <w:multiLevelType w:val="hybridMultilevel"/>
    <w:tmpl w:val="AF562A50"/>
    <w:lvl w:ilvl="0" w:tplc="0405000F">
      <w:start w:val="5"/>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528A4321"/>
    <w:multiLevelType w:val="hybridMultilevel"/>
    <w:tmpl w:val="15DE2EA8"/>
    <w:lvl w:ilvl="0" w:tplc="0405000F">
      <w:start w:val="1"/>
      <w:numFmt w:val="decimal"/>
      <w:lvlText w:val="%1."/>
      <w:lvlJc w:val="left"/>
      <w:pPr>
        <w:tabs>
          <w:tab w:val="num" w:pos="720"/>
        </w:tabs>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3" w15:restartNumberingAfterBreak="0">
    <w:nsid w:val="52C22D1C"/>
    <w:multiLevelType w:val="multilevel"/>
    <w:tmpl w:val="02A4A320"/>
    <w:lvl w:ilvl="0">
      <w:start w:val="1"/>
      <w:numFmt w:val="decimal"/>
      <w:lvlText w:val="%1."/>
      <w:lvlJc w:val="left"/>
      <w:pPr>
        <w:tabs>
          <w:tab w:val="num" w:pos="720"/>
        </w:tabs>
        <w:ind w:left="720" w:hanging="360"/>
      </w:pPr>
      <w:rPr>
        <w:rFonts w:cs="Arial"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3663678"/>
    <w:multiLevelType w:val="multilevel"/>
    <w:tmpl w:val="0C09001F"/>
    <w:lvl w:ilvl="0">
      <w:start w:val="1"/>
      <w:numFmt w:val="decimal"/>
      <w:lvlText w:val="%1."/>
      <w:lvlJc w:val="left"/>
      <w:pPr>
        <w:tabs>
          <w:tab w:val="num" w:pos="360"/>
        </w:tabs>
        <w:ind w:left="360" w:hanging="360"/>
      </w:pPr>
    </w:lvl>
    <w:lvl w:ilvl="1">
      <w:start w:val="1"/>
      <w:numFmt w:val="decimal"/>
      <w:lvlText w:val="%1.%2."/>
      <w:lvlJc w:val="left"/>
      <w:pPr>
        <w:tabs>
          <w:tab w:val="num" w:pos="574"/>
        </w:tabs>
        <w:ind w:left="574"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580454C0"/>
    <w:multiLevelType w:val="multilevel"/>
    <w:tmpl w:val="0C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A900376"/>
    <w:multiLevelType w:val="hybridMultilevel"/>
    <w:tmpl w:val="FFDA195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5CBC5425"/>
    <w:multiLevelType w:val="hybridMultilevel"/>
    <w:tmpl w:val="AA12ED2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E1C16E8"/>
    <w:multiLevelType w:val="multilevel"/>
    <w:tmpl w:val="AD203FB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61750FAE"/>
    <w:multiLevelType w:val="multilevel"/>
    <w:tmpl w:val="0C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62BE62BD"/>
    <w:multiLevelType w:val="hybridMultilevel"/>
    <w:tmpl w:val="1F36ABB0"/>
    <w:lvl w:ilvl="0" w:tplc="FFFFFFFF">
      <w:start w:val="1"/>
      <w:numFmt w:val="upperLetter"/>
      <w:lvlText w:val="%1."/>
      <w:lvlJc w:val="left"/>
      <w:pPr>
        <w:tabs>
          <w:tab w:val="num" w:pos="720"/>
        </w:tabs>
        <w:ind w:left="720" w:hanging="360"/>
      </w:pPr>
      <w:rPr>
        <w:rFonts w:hint="default"/>
      </w:rPr>
    </w:lvl>
    <w:lvl w:ilvl="1" w:tplc="FFFFFFFF">
      <w:start w:val="1"/>
      <w:numFmt w:val="bullet"/>
      <w:lvlText w:val="-"/>
      <w:lvlJc w:val="left"/>
      <w:pPr>
        <w:tabs>
          <w:tab w:val="num" w:pos="1440"/>
        </w:tabs>
        <w:ind w:left="1440" w:hanging="360"/>
      </w:pPr>
      <w:rPr>
        <w:rFonts w:ascii="Times New Roman" w:eastAsia="Times New Roman" w:hAnsi="Times New Roman" w:cs="Times New Roman"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64C65EB6"/>
    <w:multiLevelType w:val="hybridMultilevel"/>
    <w:tmpl w:val="7E76FC1A"/>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1">
      <w:start w:val="1"/>
      <w:numFmt w:val="bullet"/>
      <w:lvlText w:val=""/>
      <w:lvlJc w:val="left"/>
      <w:pPr>
        <w:tabs>
          <w:tab w:val="num" w:pos="1800"/>
        </w:tabs>
        <w:ind w:left="1800" w:hanging="360"/>
      </w:pPr>
      <w:rPr>
        <w:rFonts w:ascii="Symbol" w:hAnsi="Symbol"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6583165E"/>
    <w:multiLevelType w:val="multilevel"/>
    <w:tmpl w:val="0C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6680134A"/>
    <w:multiLevelType w:val="hybridMultilevel"/>
    <w:tmpl w:val="3EE09458"/>
    <w:lvl w:ilvl="0" w:tplc="04050001">
      <w:start w:val="1"/>
      <w:numFmt w:val="bullet"/>
      <w:lvlText w:val=""/>
      <w:lvlJc w:val="left"/>
      <w:pPr>
        <w:tabs>
          <w:tab w:val="num" w:pos="720"/>
        </w:tabs>
        <w:ind w:left="720" w:hanging="360"/>
      </w:pPr>
      <w:rPr>
        <w:rFonts w:ascii="Symbol" w:hAnsi="Symbol" w:hint="default"/>
      </w:rPr>
    </w:lvl>
    <w:lvl w:ilvl="1" w:tplc="04050019">
      <w:start w:val="1"/>
      <w:numFmt w:val="lowerLetter"/>
      <w:lvlText w:val="%2."/>
      <w:lvlJc w:val="left"/>
      <w:pPr>
        <w:tabs>
          <w:tab w:val="num" w:pos="900"/>
        </w:tabs>
        <w:ind w:left="90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66DD7631"/>
    <w:multiLevelType w:val="hybridMultilevel"/>
    <w:tmpl w:val="EA5444C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8037BE2"/>
    <w:multiLevelType w:val="hybridMultilevel"/>
    <w:tmpl w:val="B914EBF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8A03CA"/>
    <w:multiLevelType w:val="multilevel"/>
    <w:tmpl w:val="02A4A320"/>
    <w:lvl w:ilvl="0">
      <w:start w:val="1"/>
      <w:numFmt w:val="decimal"/>
      <w:lvlText w:val="%1."/>
      <w:lvlJc w:val="left"/>
      <w:pPr>
        <w:tabs>
          <w:tab w:val="num" w:pos="720"/>
        </w:tabs>
        <w:ind w:left="720" w:hanging="360"/>
      </w:pPr>
      <w:rPr>
        <w:rFonts w:cs="Arial"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6E14505F"/>
    <w:multiLevelType w:val="hybridMultilevel"/>
    <w:tmpl w:val="6546C0DA"/>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751D3096"/>
    <w:multiLevelType w:val="hybridMultilevel"/>
    <w:tmpl w:val="619284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73802BB"/>
    <w:multiLevelType w:val="multilevel"/>
    <w:tmpl w:val="6E82DC94"/>
    <w:lvl w:ilvl="0">
      <w:start w:val="1"/>
      <w:numFmt w:val="upperRoman"/>
      <w:lvlText w:val="%1."/>
      <w:lvlJc w:val="right"/>
      <w:pPr>
        <w:tabs>
          <w:tab w:val="num" w:pos="720"/>
        </w:tabs>
        <w:ind w:left="720" w:hanging="180"/>
      </w:pPr>
    </w:lvl>
    <w:lvl w:ilvl="1">
      <w:start w:val="1"/>
      <w:numFmt w:val="decimal"/>
      <w:isLgl/>
      <w:lvlText w:val="%1.%2"/>
      <w:lvlJc w:val="left"/>
      <w:pPr>
        <w:tabs>
          <w:tab w:val="num" w:pos="900"/>
        </w:tabs>
        <w:ind w:left="900" w:hanging="360"/>
      </w:pPr>
      <w:rPr>
        <w:rFonts w:hint="default"/>
      </w:rPr>
    </w:lvl>
    <w:lvl w:ilvl="2">
      <w:start w:val="1"/>
      <w:numFmt w:val="decimal"/>
      <w:isLgl/>
      <w:lvlText w:val="%1.%2.%3"/>
      <w:lvlJc w:val="left"/>
      <w:pPr>
        <w:tabs>
          <w:tab w:val="num" w:pos="1260"/>
        </w:tabs>
        <w:ind w:left="1260" w:hanging="720"/>
      </w:pPr>
      <w:rPr>
        <w:rFonts w:hint="default"/>
      </w:rPr>
    </w:lvl>
    <w:lvl w:ilvl="3">
      <w:start w:val="1"/>
      <w:numFmt w:val="decimal"/>
      <w:isLgl/>
      <w:lvlText w:val="%1.%2.%3.%4"/>
      <w:lvlJc w:val="left"/>
      <w:pPr>
        <w:tabs>
          <w:tab w:val="num" w:pos="1260"/>
        </w:tabs>
        <w:ind w:left="1260" w:hanging="720"/>
      </w:pPr>
      <w:rPr>
        <w:rFonts w:hint="default"/>
      </w:rPr>
    </w:lvl>
    <w:lvl w:ilvl="4">
      <w:start w:val="1"/>
      <w:numFmt w:val="decimal"/>
      <w:isLgl/>
      <w:lvlText w:val="%1.%2.%3.%4.%5"/>
      <w:lvlJc w:val="left"/>
      <w:pPr>
        <w:tabs>
          <w:tab w:val="num" w:pos="1620"/>
        </w:tabs>
        <w:ind w:left="1620" w:hanging="1080"/>
      </w:pPr>
      <w:rPr>
        <w:rFonts w:hint="default"/>
      </w:rPr>
    </w:lvl>
    <w:lvl w:ilvl="5">
      <w:start w:val="1"/>
      <w:numFmt w:val="decimal"/>
      <w:isLgl/>
      <w:lvlText w:val="%1.%2.%3.%4.%5.%6"/>
      <w:lvlJc w:val="left"/>
      <w:pPr>
        <w:tabs>
          <w:tab w:val="num" w:pos="1620"/>
        </w:tabs>
        <w:ind w:left="1620" w:hanging="1080"/>
      </w:pPr>
      <w:rPr>
        <w:rFonts w:hint="default"/>
      </w:rPr>
    </w:lvl>
    <w:lvl w:ilvl="6">
      <w:start w:val="1"/>
      <w:numFmt w:val="decimal"/>
      <w:isLgl/>
      <w:lvlText w:val="%1.%2.%3.%4.%5.%6.%7"/>
      <w:lvlJc w:val="left"/>
      <w:pPr>
        <w:tabs>
          <w:tab w:val="num" w:pos="1980"/>
        </w:tabs>
        <w:ind w:left="1980" w:hanging="1440"/>
      </w:pPr>
      <w:rPr>
        <w:rFonts w:hint="default"/>
      </w:rPr>
    </w:lvl>
    <w:lvl w:ilvl="7">
      <w:start w:val="1"/>
      <w:numFmt w:val="decimal"/>
      <w:isLgl/>
      <w:lvlText w:val="%1.%2.%3.%4.%5.%6.%7.%8"/>
      <w:lvlJc w:val="left"/>
      <w:pPr>
        <w:tabs>
          <w:tab w:val="num" w:pos="1980"/>
        </w:tabs>
        <w:ind w:left="1980" w:hanging="1440"/>
      </w:pPr>
      <w:rPr>
        <w:rFonts w:hint="default"/>
      </w:rPr>
    </w:lvl>
    <w:lvl w:ilvl="8">
      <w:start w:val="1"/>
      <w:numFmt w:val="decimal"/>
      <w:isLgl/>
      <w:lvlText w:val="%1.%2.%3.%4.%5.%6.%7.%8.%9"/>
      <w:lvlJc w:val="left"/>
      <w:pPr>
        <w:tabs>
          <w:tab w:val="num" w:pos="2340"/>
        </w:tabs>
        <w:ind w:left="2340" w:hanging="1800"/>
      </w:pPr>
      <w:rPr>
        <w:rFonts w:hint="default"/>
      </w:rPr>
    </w:lvl>
  </w:abstractNum>
  <w:abstractNum w:abstractNumId="40" w15:restartNumberingAfterBreak="0">
    <w:nsid w:val="774320B0"/>
    <w:multiLevelType w:val="hybridMultilevel"/>
    <w:tmpl w:val="594AC1A2"/>
    <w:lvl w:ilvl="0" w:tplc="68A03EE6">
      <w:start w:val="3"/>
      <w:numFmt w:val="bullet"/>
      <w:lvlText w:val="-"/>
      <w:lvlJc w:val="left"/>
      <w:pPr>
        <w:ind w:left="1440" w:hanging="360"/>
      </w:pPr>
      <w:rPr>
        <w:rFonts w:ascii="Calibri" w:eastAsia="Times New Roman" w:hAnsi="Calibri" w:cs="Calibr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1" w15:restartNumberingAfterBreak="0">
    <w:nsid w:val="79D649FA"/>
    <w:multiLevelType w:val="multilevel"/>
    <w:tmpl w:val="FFC4A036"/>
    <w:lvl w:ilvl="0">
      <w:start w:val="1"/>
      <w:numFmt w:val="decimal"/>
      <w:lvlText w:val="%1."/>
      <w:lvlJc w:val="left"/>
      <w:pPr>
        <w:tabs>
          <w:tab w:val="num" w:pos="360"/>
        </w:tabs>
        <w:ind w:left="360" w:hanging="360"/>
      </w:pPr>
      <w:rPr>
        <w:b w:val="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79ED5580"/>
    <w:multiLevelType w:val="hybridMultilevel"/>
    <w:tmpl w:val="5A8C2FC4"/>
    <w:lvl w:ilvl="0" w:tplc="0405000F">
      <w:start w:val="9"/>
      <w:numFmt w:val="decimal"/>
      <w:lvlText w:val="%1."/>
      <w:lvlJc w:val="left"/>
      <w:pPr>
        <w:tabs>
          <w:tab w:val="num" w:pos="360"/>
        </w:tabs>
        <w:ind w:left="360" w:hanging="360"/>
      </w:pPr>
      <w:rPr>
        <w:rFonts w:hint="default"/>
      </w:rPr>
    </w:lvl>
    <w:lvl w:ilvl="1" w:tplc="26420C80">
      <w:numFmt w:val="bullet"/>
      <w:lvlText w:val="-"/>
      <w:lvlJc w:val="left"/>
      <w:pPr>
        <w:ind w:left="1440" w:hanging="360"/>
      </w:pPr>
      <w:rPr>
        <w:rFonts w:ascii="Arial" w:eastAsia="Times New Roman" w:hAnsi="Arial" w:cs="Arial" w:hint="default"/>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641233064">
    <w:abstractNumId w:val="32"/>
  </w:num>
  <w:num w:numId="2" w16cid:durableId="115681200">
    <w:abstractNumId w:val="25"/>
  </w:num>
  <w:num w:numId="3" w16cid:durableId="791442319">
    <w:abstractNumId w:val="20"/>
  </w:num>
  <w:num w:numId="4" w16cid:durableId="1340039846">
    <w:abstractNumId w:val="29"/>
  </w:num>
  <w:num w:numId="5" w16cid:durableId="422148828">
    <w:abstractNumId w:val="12"/>
  </w:num>
  <w:num w:numId="6" w16cid:durableId="311906253">
    <w:abstractNumId w:val="8"/>
  </w:num>
  <w:num w:numId="7" w16cid:durableId="1743327658">
    <w:abstractNumId w:val="13"/>
  </w:num>
  <w:num w:numId="8" w16cid:durableId="709114698">
    <w:abstractNumId w:val="26"/>
  </w:num>
  <w:num w:numId="9" w16cid:durableId="1718702589">
    <w:abstractNumId w:val="1"/>
  </w:num>
  <w:num w:numId="10" w16cid:durableId="480199322">
    <w:abstractNumId w:val="30"/>
  </w:num>
  <w:num w:numId="11" w16cid:durableId="597445278">
    <w:abstractNumId w:val="15"/>
  </w:num>
  <w:num w:numId="12" w16cid:durableId="2009675369">
    <w:abstractNumId w:val="9"/>
  </w:num>
  <w:num w:numId="13" w16cid:durableId="1195728591">
    <w:abstractNumId w:val="31"/>
  </w:num>
  <w:num w:numId="14" w16cid:durableId="178859919">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16868442">
    <w:abstractNumId w:val="16"/>
  </w:num>
  <w:num w:numId="16" w16cid:durableId="49350918">
    <w:abstractNumId w:val="23"/>
  </w:num>
  <w:num w:numId="17" w16cid:durableId="1866362943">
    <w:abstractNumId w:val="37"/>
  </w:num>
  <w:num w:numId="18" w16cid:durableId="932977446">
    <w:abstractNumId w:val="14"/>
  </w:num>
  <w:num w:numId="19" w16cid:durableId="1196115602">
    <w:abstractNumId w:val="33"/>
  </w:num>
  <w:num w:numId="20" w16cid:durableId="1508670333">
    <w:abstractNumId w:val="6"/>
  </w:num>
  <w:num w:numId="21" w16cid:durableId="1616251025">
    <w:abstractNumId w:val="42"/>
  </w:num>
  <w:num w:numId="22" w16cid:durableId="1165559078">
    <w:abstractNumId w:val="21"/>
  </w:num>
  <w:num w:numId="23" w16cid:durableId="84124129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6314993">
    <w:abstractNumId w:val="7"/>
  </w:num>
  <w:num w:numId="25" w16cid:durableId="1242065777">
    <w:abstractNumId w:val="28"/>
  </w:num>
  <w:num w:numId="26" w16cid:durableId="777331313">
    <w:abstractNumId w:val="27"/>
  </w:num>
  <w:num w:numId="27" w16cid:durableId="1880169599">
    <w:abstractNumId w:val="38"/>
  </w:num>
  <w:num w:numId="28" w16cid:durableId="1874880188">
    <w:abstractNumId w:val="10"/>
  </w:num>
  <w:num w:numId="29" w16cid:durableId="1948656927">
    <w:abstractNumId w:val="35"/>
  </w:num>
  <w:num w:numId="30" w16cid:durableId="124589049">
    <w:abstractNumId w:val="5"/>
  </w:num>
  <w:num w:numId="31" w16cid:durableId="1746605161">
    <w:abstractNumId w:val="4"/>
  </w:num>
  <w:num w:numId="32" w16cid:durableId="874467152">
    <w:abstractNumId w:val="19"/>
  </w:num>
  <w:num w:numId="33" w16cid:durableId="1214341906">
    <w:abstractNumId w:val="17"/>
  </w:num>
  <w:num w:numId="34" w16cid:durableId="1867524074">
    <w:abstractNumId w:val="39"/>
  </w:num>
  <w:num w:numId="35" w16cid:durableId="614823425">
    <w:abstractNumId w:val="34"/>
  </w:num>
  <w:num w:numId="36" w16cid:durableId="81266251">
    <w:abstractNumId w:val="3"/>
  </w:num>
  <w:num w:numId="37" w16cid:durableId="1642423225">
    <w:abstractNumId w:val="11"/>
  </w:num>
  <w:num w:numId="38" w16cid:durableId="798838695">
    <w:abstractNumId w:val="40"/>
  </w:num>
  <w:num w:numId="39" w16cid:durableId="1159036258">
    <w:abstractNumId w:val="24"/>
  </w:num>
  <w:num w:numId="40" w16cid:durableId="992022147">
    <w:abstractNumId w:val="2"/>
  </w:num>
  <w:num w:numId="41" w16cid:durableId="977296372">
    <w:abstractNumId w:val="36"/>
  </w:num>
  <w:num w:numId="42" w16cid:durableId="736516598">
    <w:abstractNumId w:val="41"/>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uller Vojtech">
    <w15:presenceInfo w15:providerId="AD" w15:userId="S::mul066@vsb.cz::be820cc4-45f9-4e2f-9376-0c3dfa1f8e1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trackRevisions/>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52E1"/>
    <w:rsid w:val="00007D0A"/>
    <w:rsid w:val="0001027B"/>
    <w:rsid w:val="0001160D"/>
    <w:rsid w:val="00016169"/>
    <w:rsid w:val="000253DF"/>
    <w:rsid w:val="00025F01"/>
    <w:rsid w:val="00041759"/>
    <w:rsid w:val="0004332F"/>
    <w:rsid w:val="000564E7"/>
    <w:rsid w:val="0006162F"/>
    <w:rsid w:val="00065931"/>
    <w:rsid w:val="00066EEF"/>
    <w:rsid w:val="00076ECC"/>
    <w:rsid w:val="0008467A"/>
    <w:rsid w:val="00086520"/>
    <w:rsid w:val="0009204F"/>
    <w:rsid w:val="0009718B"/>
    <w:rsid w:val="000A363A"/>
    <w:rsid w:val="000B07EC"/>
    <w:rsid w:val="000C057E"/>
    <w:rsid w:val="000D1236"/>
    <w:rsid w:val="000D3EFE"/>
    <w:rsid w:val="000D60EF"/>
    <w:rsid w:val="000D64B0"/>
    <w:rsid w:val="000D6DEC"/>
    <w:rsid w:val="000E098E"/>
    <w:rsid w:val="000E10A4"/>
    <w:rsid w:val="000E1BBB"/>
    <w:rsid w:val="000E25D1"/>
    <w:rsid w:val="000E3080"/>
    <w:rsid w:val="000E3407"/>
    <w:rsid w:val="000E4C4A"/>
    <w:rsid w:val="000F1DCB"/>
    <w:rsid w:val="000F5980"/>
    <w:rsid w:val="001059C5"/>
    <w:rsid w:val="00105E4C"/>
    <w:rsid w:val="00117752"/>
    <w:rsid w:val="001273F7"/>
    <w:rsid w:val="00127BD4"/>
    <w:rsid w:val="00132F68"/>
    <w:rsid w:val="00143EDE"/>
    <w:rsid w:val="00144107"/>
    <w:rsid w:val="00144858"/>
    <w:rsid w:val="0015243F"/>
    <w:rsid w:val="00153FC0"/>
    <w:rsid w:val="00154B3D"/>
    <w:rsid w:val="00171B8F"/>
    <w:rsid w:val="001729AE"/>
    <w:rsid w:val="0017489B"/>
    <w:rsid w:val="00176644"/>
    <w:rsid w:val="00180478"/>
    <w:rsid w:val="001877CF"/>
    <w:rsid w:val="001921F2"/>
    <w:rsid w:val="0019607C"/>
    <w:rsid w:val="001A1578"/>
    <w:rsid w:val="001A4990"/>
    <w:rsid w:val="001A7FF7"/>
    <w:rsid w:val="001B36CB"/>
    <w:rsid w:val="001B6374"/>
    <w:rsid w:val="001B7639"/>
    <w:rsid w:val="001C1ABB"/>
    <w:rsid w:val="001C3E08"/>
    <w:rsid w:val="001C6224"/>
    <w:rsid w:val="001D0A4A"/>
    <w:rsid w:val="001D75EE"/>
    <w:rsid w:val="001E33EF"/>
    <w:rsid w:val="001E5B82"/>
    <w:rsid w:val="001E7308"/>
    <w:rsid w:val="001F35D2"/>
    <w:rsid w:val="001F3ADD"/>
    <w:rsid w:val="001F506A"/>
    <w:rsid w:val="00200CEF"/>
    <w:rsid w:val="00207E3D"/>
    <w:rsid w:val="002135AD"/>
    <w:rsid w:val="00221F86"/>
    <w:rsid w:val="00223ACA"/>
    <w:rsid w:val="00224658"/>
    <w:rsid w:val="00226AE4"/>
    <w:rsid w:val="00230261"/>
    <w:rsid w:val="0023633D"/>
    <w:rsid w:val="00236DAD"/>
    <w:rsid w:val="0024658E"/>
    <w:rsid w:val="002528F7"/>
    <w:rsid w:val="00253146"/>
    <w:rsid w:val="00253F34"/>
    <w:rsid w:val="00260302"/>
    <w:rsid w:val="00261227"/>
    <w:rsid w:val="002674AB"/>
    <w:rsid w:val="00271156"/>
    <w:rsid w:val="00273B9E"/>
    <w:rsid w:val="00275F51"/>
    <w:rsid w:val="002800B3"/>
    <w:rsid w:val="00281576"/>
    <w:rsid w:val="002919FF"/>
    <w:rsid w:val="00293FEF"/>
    <w:rsid w:val="00297AA4"/>
    <w:rsid w:val="002C0B2A"/>
    <w:rsid w:val="002C6AC5"/>
    <w:rsid w:val="002C6EB5"/>
    <w:rsid w:val="002D0271"/>
    <w:rsid w:val="002D22B7"/>
    <w:rsid w:val="002D2BD5"/>
    <w:rsid w:val="002E1B1E"/>
    <w:rsid w:val="002F03E4"/>
    <w:rsid w:val="002F0E7C"/>
    <w:rsid w:val="002F1621"/>
    <w:rsid w:val="002F53AF"/>
    <w:rsid w:val="00302B1F"/>
    <w:rsid w:val="00302D48"/>
    <w:rsid w:val="0030300A"/>
    <w:rsid w:val="00304ED0"/>
    <w:rsid w:val="003078DE"/>
    <w:rsid w:val="00312CF6"/>
    <w:rsid w:val="00314FE9"/>
    <w:rsid w:val="00315906"/>
    <w:rsid w:val="00326A26"/>
    <w:rsid w:val="00333373"/>
    <w:rsid w:val="00340FE8"/>
    <w:rsid w:val="00356F85"/>
    <w:rsid w:val="003578E3"/>
    <w:rsid w:val="003614A8"/>
    <w:rsid w:val="00363842"/>
    <w:rsid w:val="00370394"/>
    <w:rsid w:val="00376085"/>
    <w:rsid w:val="0038142B"/>
    <w:rsid w:val="00381EB9"/>
    <w:rsid w:val="00384629"/>
    <w:rsid w:val="00385FE7"/>
    <w:rsid w:val="00391114"/>
    <w:rsid w:val="00393492"/>
    <w:rsid w:val="003974BC"/>
    <w:rsid w:val="003A1C0C"/>
    <w:rsid w:val="003A7510"/>
    <w:rsid w:val="003B74D9"/>
    <w:rsid w:val="003C1F09"/>
    <w:rsid w:val="003C2493"/>
    <w:rsid w:val="003D40CE"/>
    <w:rsid w:val="003D4522"/>
    <w:rsid w:val="003D7C19"/>
    <w:rsid w:val="003D7C60"/>
    <w:rsid w:val="003E2691"/>
    <w:rsid w:val="003E43A0"/>
    <w:rsid w:val="003E4D13"/>
    <w:rsid w:val="003E4F40"/>
    <w:rsid w:val="00401596"/>
    <w:rsid w:val="0041424E"/>
    <w:rsid w:val="00423A2F"/>
    <w:rsid w:val="0042644B"/>
    <w:rsid w:val="004333CE"/>
    <w:rsid w:val="0044230B"/>
    <w:rsid w:val="00445085"/>
    <w:rsid w:val="00451B4C"/>
    <w:rsid w:val="00451C34"/>
    <w:rsid w:val="0045249C"/>
    <w:rsid w:val="004601A5"/>
    <w:rsid w:val="00464F69"/>
    <w:rsid w:val="00474C9A"/>
    <w:rsid w:val="00476E6C"/>
    <w:rsid w:val="00485B1A"/>
    <w:rsid w:val="00487C8C"/>
    <w:rsid w:val="00490AAA"/>
    <w:rsid w:val="004A008B"/>
    <w:rsid w:val="004A171F"/>
    <w:rsid w:val="004A1EB8"/>
    <w:rsid w:val="004A2057"/>
    <w:rsid w:val="004A22DC"/>
    <w:rsid w:val="004A5460"/>
    <w:rsid w:val="004A625B"/>
    <w:rsid w:val="004A719D"/>
    <w:rsid w:val="004B488F"/>
    <w:rsid w:val="004C04E2"/>
    <w:rsid w:val="004C11BD"/>
    <w:rsid w:val="004C244E"/>
    <w:rsid w:val="004C7FAC"/>
    <w:rsid w:val="004D378B"/>
    <w:rsid w:val="004D37A2"/>
    <w:rsid w:val="004D4A6A"/>
    <w:rsid w:val="004D5005"/>
    <w:rsid w:val="004D68B1"/>
    <w:rsid w:val="004E116F"/>
    <w:rsid w:val="004E533C"/>
    <w:rsid w:val="004E5CE4"/>
    <w:rsid w:val="004E7F29"/>
    <w:rsid w:val="004F0718"/>
    <w:rsid w:val="004F2D08"/>
    <w:rsid w:val="004F4F35"/>
    <w:rsid w:val="004F5862"/>
    <w:rsid w:val="004F7211"/>
    <w:rsid w:val="005065F0"/>
    <w:rsid w:val="00516FD4"/>
    <w:rsid w:val="005212E8"/>
    <w:rsid w:val="00526554"/>
    <w:rsid w:val="00526CC1"/>
    <w:rsid w:val="00532552"/>
    <w:rsid w:val="00532D62"/>
    <w:rsid w:val="005335DF"/>
    <w:rsid w:val="005342A7"/>
    <w:rsid w:val="00535329"/>
    <w:rsid w:val="00540E14"/>
    <w:rsid w:val="005436F2"/>
    <w:rsid w:val="005445FA"/>
    <w:rsid w:val="00553743"/>
    <w:rsid w:val="00555128"/>
    <w:rsid w:val="00556E3D"/>
    <w:rsid w:val="00561101"/>
    <w:rsid w:val="00570684"/>
    <w:rsid w:val="005719E5"/>
    <w:rsid w:val="00574641"/>
    <w:rsid w:val="00574D47"/>
    <w:rsid w:val="00580A80"/>
    <w:rsid w:val="0058613B"/>
    <w:rsid w:val="005938E6"/>
    <w:rsid w:val="00596350"/>
    <w:rsid w:val="005A4C81"/>
    <w:rsid w:val="005A7C90"/>
    <w:rsid w:val="005B29F7"/>
    <w:rsid w:val="005B7591"/>
    <w:rsid w:val="005C595B"/>
    <w:rsid w:val="005C61EB"/>
    <w:rsid w:val="005E0C46"/>
    <w:rsid w:val="005E35F6"/>
    <w:rsid w:val="005E3753"/>
    <w:rsid w:val="005E4A0D"/>
    <w:rsid w:val="005E6125"/>
    <w:rsid w:val="006045CC"/>
    <w:rsid w:val="00612D30"/>
    <w:rsid w:val="00613645"/>
    <w:rsid w:val="00617579"/>
    <w:rsid w:val="00620F63"/>
    <w:rsid w:val="0062146D"/>
    <w:rsid w:val="0062735E"/>
    <w:rsid w:val="00636386"/>
    <w:rsid w:val="00636AEC"/>
    <w:rsid w:val="00640303"/>
    <w:rsid w:val="0064246F"/>
    <w:rsid w:val="0064278B"/>
    <w:rsid w:val="00652DE4"/>
    <w:rsid w:val="0065308E"/>
    <w:rsid w:val="00655012"/>
    <w:rsid w:val="00664DEB"/>
    <w:rsid w:val="006664DD"/>
    <w:rsid w:val="006667A3"/>
    <w:rsid w:val="00666BEC"/>
    <w:rsid w:val="006713DC"/>
    <w:rsid w:val="0067292D"/>
    <w:rsid w:val="00677E21"/>
    <w:rsid w:val="00681996"/>
    <w:rsid w:val="00694E9E"/>
    <w:rsid w:val="00697BC7"/>
    <w:rsid w:val="006A238F"/>
    <w:rsid w:val="006A25DB"/>
    <w:rsid w:val="006A3643"/>
    <w:rsid w:val="006A7206"/>
    <w:rsid w:val="006A7FCD"/>
    <w:rsid w:val="006B18A6"/>
    <w:rsid w:val="006B20B4"/>
    <w:rsid w:val="006C130C"/>
    <w:rsid w:val="006C1ACA"/>
    <w:rsid w:val="006C24EF"/>
    <w:rsid w:val="006C45FC"/>
    <w:rsid w:val="006C6CB2"/>
    <w:rsid w:val="006C779F"/>
    <w:rsid w:val="006C7BF5"/>
    <w:rsid w:val="006D2C71"/>
    <w:rsid w:val="006D4D7B"/>
    <w:rsid w:val="006D7105"/>
    <w:rsid w:val="006E5549"/>
    <w:rsid w:val="006E58F7"/>
    <w:rsid w:val="006E794A"/>
    <w:rsid w:val="006F2130"/>
    <w:rsid w:val="006F7069"/>
    <w:rsid w:val="00701011"/>
    <w:rsid w:val="00707CCD"/>
    <w:rsid w:val="00711793"/>
    <w:rsid w:val="0071580E"/>
    <w:rsid w:val="007212C7"/>
    <w:rsid w:val="00724A87"/>
    <w:rsid w:val="00726686"/>
    <w:rsid w:val="0072692B"/>
    <w:rsid w:val="00733EC2"/>
    <w:rsid w:val="0073549C"/>
    <w:rsid w:val="00737814"/>
    <w:rsid w:val="00743142"/>
    <w:rsid w:val="00747665"/>
    <w:rsid w:val="00750028"/>
    <w:rsid w:val="007523AB"/>
    <w:rsid w:val="007524A1"/>
    <w:rsid w:val="00755290"/>
    <w:rsid w:val="007577FE"/>
    <w:rsid w:val="00761A73"/>
    <w:rsid w:val="00761D8F"/>
    <w:rsid w:val="00771671"/>
    <w:rsid w:val="007716B5"/>
    <w:rsid w:val="00773229"/>
    <w:rsid w:val="007769BB"/>
    <w:rsid w:val="00782C8E"/>
    <w:rsid w:val="00784960"/>
    <w:rsid w:val="007878CA"/>
    <w:rsid w:val="00794882"/>
    <w:rsid w:val="007A0BF8"/>
    <w:rsid w:val="007A0FAA"/>
    <w:rsid w:val="007A29F6"/>
    <w:rsid w:val="007A41CD"/>
    <w:rsid w:val="007A4D19"/>
    <w:rsid w:val="007B0CF7"/>
    <w:rsid w:val="007B55B3"/>
    <w:rsid w:val="007C0796"/>
    <w:rsid w:val="007C407B"/>
    <w:rsid w:val="007D0439"/>
    <w:rsid w:val="007D06CC"/>
    <w:rsid w:val="007D1711"/>
    <w:rsid w:val="007D2FC9"/>
    <w:rsid w:val="007D33ED"/>
    <w:rsid w:val="007D4038"/>
    <w:rsid w:val="007E12D2"/>
    <w:rsid w:val="007E238A"/>
    <w:rsid w:val="007E5DF6"/>
    <w:rsid w:val="007F2DAF"/>
    <w:rsid w:val="007F32B2"/>
    <w:rsid w:val="007F4F32"/>
    <w:rsid w:val="007F7103"/>
    <w:rsid w:val="00812269"/>
    <w:rsid w:val="00814C50"/>
    <w:rsid w:val="00814CBD"/>
    <w:rsid w:val="008157AC"/>
    <w:rsid w:val="0082044E"/>
    <w:rsid w:val="00823289"/>
    <w:rsid w:val="00824073"/>
    <w:rsid w:val="00826163"/>
    <w:rsid w:val="00832F10"/>
    <w:rsid w:val="00835260"/>
    <w:rsid w:val="00836959"/>
    <w:rsid w:val="00840F93"/>
    <w:rsid w:val="008569A1"/>
    <w:rsid w:val="008721CD"/>
    <w:rsid w:val="00881E81"/>
    <w:rsid w:val="008932FC"/>
    <w:rsid w:val="0089607F"/>
    <w:rsid w:val="008A39AB"/>
    <w:rsid w:val="008A5C08"/>
    <w:rsid w:val="008A7204"/>
    <w:rsid w:val="008B1873"/>
    <w:rsid w:val="008B6703"/>
    <w:rsid w:val="008B7193"/>
    <w:rsid w:val="008D38CC"/>
    <w:rsid w:val="008D4D8C"/>
    <w:rsid w:val="008D5521"/>
    <w:rsid w:val="008D7B2B"/>
    <w:rsid w:val="008E118D"/>
    <w:rsid w:val="008E51C8"/>
    <w:rsid w:val="008F4D7C"/>
    <w:rsid w:val="008F52A4"/>
    <w:rsid w:val="008F785B"/>
    <w:rsid w:val="00901033"/>
    <w:rsid w:val="00912591"/>
    <w:rsid w:val="00914DEB"/>
    <w:rsid w:val="009205C2"/>
    <w:rsid w:val="009354B3"/>
    <w:rsid w:val="0094304B"/>
    <w:rsid w:val="0095048A"/>
    <w:rsid w:val="00951765"/>
    <w:rsid w:val="0096376D"/>
    <w:rsid w:val="00964CDF"/>
    <w:rsid w:val="00964E7F"/>
    <w:rsid w:val="009652CB"/>
    <w:rsid w:val="00971F53"/>
    <w:rsid w:val="0097680D"/>
    <w:rsid w:val="009817CD"/>
    <w:rsid w:val="00987640"/>
    <w:rsid w:val="00991590"/>
    <w:rsid w:val="009A02BE"/>
    <w:rsid w:val="009B0F4C"/>
    <w:rsid w:val="009C2E8C"/>
    <w:rsid w:val="009C3559"/>
    <w:rsid w:val="009D119E"/>
    <w:rsid w:val="009D1782"/>
    <w:rsid w:val="009F133E"/>
    <w:rsid w:val="009F6265"/>
    <w:rsid w:val="00A00415"/>
    <w:rsid w:val="00A01709"/>
    <w:rsid w:val="00A0273E"/>
    <w:rsid w:val="00A150FC"/>
    <w:rsid w:val="00A16A5F"/>
    <w:rsid w:val="00A2353F"/>
    <w:rsid w:val="00A24BFA"/>
    <w:rsid w:val="00A259ED"/>
    <w:rsid w:val="00A435CC"/>
    <w:rsid w:val="00A436EF"/>
    <w:rsid w:val="00A46AA7"/>
    <w:rsid w:val="00A54D44"/>
    <w:rsid w:val="00A6624C"/>
    <w:rsid w:val="00A67D6F"/>
    <w:rsid w:val="00A71942"/>
    <w:rsid w:val="00A8531D"/>
    <w:rsid w:val="00A96E88"/>
    <w:rsid w:val="00AA2DCE"/>
    <w:rsid w:val="00AA42DA"/>
    <w:rsid w:val="00AB3843"/>
    <w:rsid w:val="00AB7951"/>
    <w:rsid w:val="00AC763A"/>
    <w:rsid w:val="00AD1AF4"/>
    <w:rsid w:val="00AE2D27"/>
    <w:rsid w:val="00AE2FD2"/>
    <w:rsid w:val="00AE430B"/>
    <w:rsid w:val="00AE5C51"/>
    <w:rsid w:val="00AF38D0"/>
    <w:rsid w:val="00AF6EFA"/>
    <w:rsid w:val="00B043E6"/>
    <w:rsid w:val="00B111CF"/>
    <w:rsid w:val="00B17357"/>
    <w:rsid w:val="00B22556"/>
    <w:rsid w:val="00B3532D"/>
    <w:rsid w:val="00B35C9A"/>
    <w:rsid w:val="00B45779"/>
    <w:rsid w:val="00B517C0"/>
    <w:rsid w:val="00B56FB8"/>
    <w:rsid w:val="00B57F0E"/>
    <w:rsid w:val="00B72F5E"/>
    <w:rsid w:val="00B73B5C"/>
    <w:rsid w:val="00B74A43"/>
    <w:rsid w:val="00B77D93"/>
    <w:rsid w:val="00BA30C4"/>
    <w:rsid w:val="00BA753C"/>
    <w:rsid w:val="00BB3356"/>
    <w:rsid w:val="00BB3CDA"/>
    <w:rsid w:val="00BB4741"/>
    <w:rsid w:val="00BC39AA"/>
    <w:rsid w:val="00BC5878"/>
    <w:rsid w:val="00BC6118"/>
    <w:rsid w:val="00BC64B2"/>
    <w:rsid w:val="00BD1323"/>
    <w:rsid w:val="00BF2FF2"/>
    <w:rsid w:val="00BF52E1"/>
    <w:rsid w:val="00BF6263"/>
    <w:rsid w:val="00C007CB"/>
    <w:rsid w:val="00C01186"/>
    <w:rsid w:val="00C12A60"/>
    <w:rsid w:val="00C20B23"/>
    <w:rsid w:val="00C215C0"/>
    <w:rsid w:val="00C24CAD"/>
    <w:rsid w:val="00C30F02"/>
    <w:rsid w:val="00C318B2"/>
    <w:rsid w:val="00C323E4"/>
    <w:rsid w:val="00C3486F"/>
    <w:rsid w:val="00C40D55"/>
    <w:rsid w:val="00C44CC1"/>
    <w:rsid w:val="00C45CF7"/>
    <w:rsid w:val="00C47304"/>
    <w:rsid w:val="00C55551"/>
    <w:rsid w:val="00C56B54"/>
    <w:rsid w:val="00C62769"/>
    <w:rsid w:val="00C62BBA"/>
    <w:rsid w:val="00C649E6"/>
    <w:rsid w:val="00C65D89"/>
    <w:rsid w:val="00C72514"/>
    <w:rsid w:val="00C820FB"/>
    <w:rsid w:val="00C9157D"/>
    <w:rsid w:val="00C921E7"/>
    <w:rsid w:val="00C9404C"/>
    <w:rsid w:val="00C941CE"/>
    <w:rsid w:val="00C942FE"/>
    <w:rsid w:val="00C95A20"/>
    <w:rsid w:val="00C97F9A"/>
    <w:rsid w:val="00CA1138"/>
    <w:rsid w:val="00CB45E3"/>
    <w:rsid w:val="00CC4F91"/>
    <w:rsid w:val="00CC5A24"/>
    <w:rsid w:val="00CD022B"/>
    <w:rsid w:val="00CD35C0"/>
    <w:rsid w:val="00D0206A"/>
    <w:rsid w:val="00D03F90"/>
    <w:rsid w:val="00D04810"/>
    <w:rsid w:val="00D10F42"/>
    <w:rsid w:val="00D11255"/>
    <w:rsid w:val="00D13043"/>
    <w:rsid w:val="00D251BA"/>
    <w:rsid w:val="00D304C9"/>
    <w:rsid w:val="00D45F3F"/>
    <w:rsid w:val="00D51EFF"/>
    <w:rsid w:val="00D52534"/>
    <w:rsid w:val="00D6266F"/>
    <w:rsid w:val="00D6752C"/>
    <w:rsid w:val="00D711A4"/>
    <w:rsid w:val="00D7645B"/>
    <w:rsid w:val="00D824E1"/>
    <w:rsid w:val="00D83D3B"/>
    <w:rsid w:val="00D908DD"/>
    <w:rsid w:val="00D91FDC"/>
    <w:rsid w:val="00DA0DD8"/>
    <w:rsid w:val="00DA691E"/>
    <w:rsid w:val="00DA70FD"/>
    <w:rsid w:val="00DB5A21"/>
    <w:rsid w:val="00DB7C33"/>
    <w:rsid w:val="00DC1061"/>
    <w:rsid w:val="00DC38DB"/>
    <w:rsid w:val="00DC39E7"/>
    <w:rsid w:val="00DC430D"/>
    <w:rsid w:val="00DD1601"/>
    <w:rsid w:val="00DE16B2"/>
    <w:rsid w:val="00DF4C79"/>
    <w:rsid w:val="00DF60F6"/>
    <w:rsid w:val="00DF76FF"/>
    <w:rsid w:val="00E008EA"/>
    <w:rsid w:val="00E0611C"/>
    <w:rsid w:val="00E0634D"/>
    <w:rsid w:val="00E07D14"/>
    <w:rsid w:val="00E1516E"/>
    <w:rsid w:val="00E156E7"/>
    <w:rsid w:val="00E17AF3"/>
    <w:rsid w:val="00E20A1A"/>
    <w:rsid w:val="00E2244C"/>
    <w:rsid w:val="00E25EE3"/>
    <w:rsid w:val="00E26C2A"/>
    <w:rsid w:val="00E26FC6"/>
    <w:rsid w:val="00E31BE0"/>
    <w:rsid w:val="00E3406F"/>
    <w:rsid w:val="00E353FA"/>
    <w:rsid w:val="00E41BF5"/>
    <w:rsid w:val="00E470EE"/>
    <w:rsid w:val="00E53E8D"/>
    <w:rsid w:val="00E56E3D"/>
    <w:rsid w:val="00E63079"/>
    <w:rsid w:val="00E63C96"/>
    <w:rsid w:val="00E65B5A"/>
    <w:rsid w:val="00E6610C"/>
    <w:rsid w:val="00E66527"/>
    <w:rsid w:val="00E6674F"/>
    <w:rsid w:val="00E679CC"/>
    <w:rsid w:val="00E728D9"/>
    <w:rsid w:val="00E735D4"/>
    <w:rsid w:val="00E73C92"/>
    <w:rsid w:val="00E811EF"/>
    <w:rsid w:val="00E95A90"/>
    <w:rsid w:val="00E95BF0"/>
    <w:rsid w:val="00EA0A51"/>
    <w:rsid w:val="00EB272B"/>
    <w:rsid w:val="00EB46A9"/>
    <w:rsid w:val="00EB5059"/>
    <w:rsid w:val="00EC25D7"/>
    <w:rsid w:val="00EC56AC"/>
    <w:rsid w:val="00EC5BE0"/>
    <w:rsid w:val="00ED01AD"/>
    <w:rsid w:val="00EE2D05"/>
    <w:rsid w:val="00EF0071"/>
    <w:rsid w:val="00EF01BA"/>
    <w:rsid w:val="00EF3038"/>
    <w:rsid w:val="00EF3F99"/>
    <w:rsid w:val="00EF4654"/>
    <w:rsid w:val="00EF7973"/>
    <w:rsid w:val="00F00144"/>
    <w:rsid w:val="00F17327"/>
    <w:rsid w:val="00F2294F"/>
    <w:rsid w:val="00F22BB8"/>
    <w:rsid w:val="00F23D53"/>
    <w:rsid w:val="00F241D8"/>
    <w:rsid w:val="00F2665D"/>
    <w:rsid w:val="00F303EF"/>
    <w:rsid w:val="00F33392"/>
    <w:rsid w:val="00F3465E"/>
    <w:rsid w:val="00F349F0"/>
    <w:rsid w:val="00F34DAD"/>
    <w:rsid w:val="00F365CB"/>
    <w:rsid w:val="00F372C1"/>
    <w:rsid w:val="00F37996"/>
    <w:rsid w:val="00F37BE0"/>
    <w:rsid w:val="00F44256"/>
    <w:rsid w:val="00F51AF6"/>
    <w:rsid w:val="00F5263D"/>
    <w:rsid w:val="00F60DF7"/>
    <w:rsid w:val="00F6581D"/>
    <w:rsid w:val="00F7599C"/>
    <w:rsid w:val="00F772B9"/>
    <w:rsid w:val="00F81CF5"/>
    <w:rsid w:val="00F84BD5"/>
    <w:rsid w:val="00F864EB"/>
    <w:rsid w:val="00F87598"/>
    <w:rsid w:val="00F956F6"/>
    <w:rsid w:val="00F9643B"/>
    <w:rsid w:val="00F97276"/>
    <w:rsid w:val="00FA4C8F"/>
    <w:rsid w:val="00FB4A30"/>
    <w:rsid w:val="00FB4DBD"/>
    <w:rsid w:val="00FB6201"/>
    <w:rsid w:val="00FC6F43"/>
    <w:rsid w:val="00FD5A43"/>
    <w:rsid w:val="00FE0B59"/>
    <w:rsid w:val="00FE1349"/>
    <w:rsid w:val="00FE3543"/>
    <w:rsid w:val="00FE5C53"/>
    <w:rsid w:val="00FE77EC"/>
    <w:rsid w:val="00FE781D"/>
    <w:rsid w:val="00FF7188"/>
    <w:rsid w:val="00FF78A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88FCCD"/>
  <w15:chartTrackingRefBased/>
  <w15:docId w15:val="{7BF7C641-5C0C-4BC1-BAAD-D99129898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52E1"/>
    <w:rPr>
      <w:rFonts w:ascii="Times New Roman" w:eastAsia="Times New Roman" w:hAnsi="Times New Roman"/>
    </w:rPr>
  </w:style>
  <w:style w:type="paragraph" w:styleId="Nadpis1">
    <w:name w:val="heading 1"/>
    <w:basedOn w:val="Normln"/>
    <w:next w:val="Normln"/>
    <w:qFormat/>
    <w:rsid w:val="0001160D"/>
    <w:pPr>
      <w:keepNext/>
      <w:spacing w:before="240" w:after="60"/>
      <w:outlineLvl w:val="0"/>
    </w:pPr>
    <w:rPr>
      <w:rFonts w:ascii="Arial" w:hAnsi="Arial" w:cs="Arial"/>
      <w:b/>
      <w:bCs/>
      <w:kern w:val="32"/>
      <w:sz w:val="32"/>
      <w:szCs w:val="32"/>
    </w:rPr>
  </w:style>
  <w:style w:type="paragraph" w:styleId="Nadpis2">
    <w:name w:val="heading 2"/>
    <w:basedOn w:val="Normln"/>
    <w:next w:val="Normln"/>
    <w:qFormat/>
    <w:rsid w:val="0001160D"/>
    <w:pPr>
      <w:keepNext/>
      <w:spacing w:before="240" w:after="60"/>
      <w:outlineLvl w:val="1"/>
    </w:pPr>
    <w:rPr>
      <w:rFonts w:ascii="Arial" w:hAnsi="Arial" w:cs="Arial"/>
      <w:b/>
      <w:bCs/>
      <w:i/>
      <w:iCs/>
      <w:sz w:val="28"/>
      <w:szCs w:val="28"/>
    </w:rPr>
  </w:style>
  <w:style w:type="paragraph" w:styleId="Nadpis3">
    <w:name w:val="heading 3"/>
    <w:basedOn w:val="Normln"/>
    <w:next w:val="Normln"/>
    <w:qFormat/>
    <w:rsid w:val="0001160D"/>
    <w:pPr>
      <w:keepNext/>
      <w:spacing w:before="240" w:after="60"/>
      <w:outlineLvl w:val="2"/>
    </w:pPr>
    <w:rPr>
      <w:rFonts w:ascii="Arial" w:hAnsi="Arial" w:cs="Arial"/>
      <w:b/>
      <w:bCs/>
      <w:sz w:val="26"/>
      <w:szCs w:val="26"/>
    </w:rPr>
  </w:style>
  <w:style w:type="paragraph" w:styleId="Nadpis4">
    <w:name w:val="heading 4"/>
    <w:basedOn w:val="Normln"/>
    <w:next w:val="Normln"/>
    <w:qFormat/>
    <w:rsid w:val="0001160D"/>
    <w:pPr>
      <w:keepNext/>
      <w:spacing w:before="240" w:after="60"/>
      <w:outlineLvl w:val="3"/>
    </w:pPr>
    <w:rPr>
      <w:b/>
      <w:bCs/>
      <w:sz w:val="28"/>
      <w:szCs w:val="28"/>
    </w:rPr>
  </w:style>
  <w:style w:type="paragraph" w:styleId="Nadpis5">
    <w:name w:val="heading 5"/>
    <w:basedOn w:val="Normln"/>
    <w:next w:val="Normln"/>
    <w:link w:val="Nadpis5Char"/>
    <w:qFormat/>
    <w:rsid w:val="00BF52E1"/>
    <w:pPr>
      <w:keepNext/>
      <w:ind w:left="3540" w:hanging="3256"/>
      <w:outlineLvl w:val="4"/>
    </w:pPr>
    <w:rPr>
      <w:rFonts w:ascii="Arial" w:hAnsi="Arial"/>
      <w:color w:val="000000"/>
      <w:sz w:val="24"/>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rsid w:val="00BF52E1"/>
    <w:rPr>
      <w:rFonts w:ascii="Arial" w:eastAsia="Times New Roman" w:hAnsi="Arial" w:cs="Times New Roman"/>
      <w:color w:val="000000"/>
      <w:sz w:val="24"/>
      <w:szCs w:val="20"/>
      <w:lang w:eastAsia="cs-CZ"/>
    </w:rPr>
  </w:style>
  <w:style w:type="paragraph" w:styleId="Zkladntext2">
    <w:name w:val="Body Text 2"/>
    <w:basedOn w:val="Normln"/>
    <w:link w:val="Zkladntext2Char"/>
    <w:rsid w:val="00BF52E1"/>
    <w:pPr>
      <w:jc w:val="both"/>
    </w:pPr>
    <w:rPr>
      <w:lang w:val="x-none"/>
    </w:rPr>
  </w:style>
  <w:style w:type="character" w:customStyle="1" w:styleId="Zkladntext2Char">
    <w:name w:val="Základní text 2 Char"/>
    <w:link w:val="Zkladntext2"/>
    <w:rsid w:val="00BF52E1"/>
    <w:rPr>
      <w:rFonts w:ascii="Times New Roman" w:eastAsia="Times New Roman" w:hAnsi="Times New Roman" w:cs="Times New Roman"/>
      <w:szCs w:val="20"/>
      <w:lang w:eastAsia="cs-CZ"/>
    </w:rPr>
  </w:style>
  <w:style w:type="paragraph" w:styleId="Zkladntextodsazen">
    <w:name w:val="Body Text Indent"/>
    <w:basedOn w:val="Normln"/>
    <w:link w:val="ZkladntextodsazenChar"/>
    <w:rsid w:val="00BF52E1"/>
    <w:pPr>
      <w:tabs>
        <w:tab w:val="left" w:pos="426"/>
      </w:tabs>
      <w:ind w:left="284"/>
      <w:jc w:val="both"/>
    </w:pPr>
    <w:rPr>
      <w:rFonts w:ascii="Century Gothic" w:hAnsi="Century Gothic"/>
      <w:lang w:val="x-none"/>
    </w:rPr>
  </w:style>
  <w:style w:type="character" w:customStyle="1" w:styleId="ZkladntextodsazenChar">
    <w:name w:val="Základní text odsazený Char"/>
    <w:link w:val="Zkladntextodsazen"/>
    <w:rsid w:val="00BF52E1"/>
    <w:rPr>
      <w:rFonts w:ascii="Century Gothic" w:eastAsia="Times New Roman" w:hAnsi="Century Gothic" w:cs="Times New Roman"/>
      <w:szCs w:val="20"/>
      <w:lang w:eastAsia="cs-CZ"/>
    </w:rPr>
  </w:style>
  <w:style w:type="paragraph" w:styleId="Nzev">
    <w:name w:val="Title"/>
    <w:basedOn w:val="Normln"/>
    <w:link w:val="NzevChar"/>
    <w:qFormat/>
    <w:rsid w:val="00BF52E1"/>
    <w:pPr>
      <w:jc w:val="center"/>
    </w:pPr>
    <w:rPr>
      <w:rFonts w:ascii="Arial" w:hAnsi="Arial"/>
      <w:b/>
      <w:caps/>
      <w:sz w:val="28"/>
      <w:lang w:val="x-none"/>
    </w:rPr>
  </w:style>
  <w:style w:type="character" w:customStyle="1" w:styleId="NzevChar">
    <w:name w:val="Název Char"/>
    <w:link w:val="Nzev"/>
    <w:rsid w:val="00BF52E1"/>
    <w:rPr>
      <w:rFonts w:ascii="Arial" w:eastAsia="Times New Roman" w:hAnsi="Arial" w:cs="Times New Roman"/>
      <w:b/>
      <w:caps/>
      <w:sz w:val="28"/>
      <w:szCs w:val="20"/>
      <w:lang w:eastAsia="cs-CZ"/>
    </w:rPr>
  </w:style>
  <w:style w:type="paragraph" w:styleId="Odstavecseseznamem">
    <w:name w:val="List Paragraph"/>
    <w:basedOn w:val="Normln"/>
    <w:uiPriority w:val="34"/>
    <w:qFormat/>
    <w:rsid w:val="00BF52E1"/>
    <w:pPr>
      <w:ind w:left="708"/>
    </w:pPr>
  </w:style>
  <w:style w:type="character" w:styleId="Odkaznakoment">
    <w:name w:val="annotation reference"/>
    <w:uiPriority w:val="99"/>
    <w:rsid w:val="00BF52E1"/>
    <w:rPr>
      <w:sz w:val="16"/>
      <w:szCs w:val="16"/>
    </w:rPr>
  </w:style>
  <w:style w:type="paragraph" w:styleId="Textkomente">
    <w:name w:val="annotation text"/>
    <w:basedOn w:val="Normln"/>
    <w:link w:val="TextkomenteChar"/>
    <w:rsid w:val="00BF52E1"/>
    <w:pPr>
      <w:overflowPunct w:val="0"/>
      <w:autoSpaceDE w:val="0"/>
      <w:autoSpaceDN w:val="0"/>
      <w:adjustRightInd w:val="0"/>
      <w:textAlignment w:val="baseline"/>
    </w:pPr>
    <w:rPr>
      <w:lang w:val="x-none"/>
    </w:rPr>
  </w:style>
  <w:style w:type="character" w:customStyle="1" w:styleId="TextkomenteChar">
    <w:name w:val="Text komentáře Char"/>
    <w:link w:val="Textkomente"/>
    <w:rsid w:val="00BF52E1"/>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BF52E1"/>
    <w:rPr>
      <w:rFonts w:ascii="Tahoma" w:hAnsi="Tahoma"/>
      <w:sz w:val="16"/>
      <w:szCs w:val="16"/>
      <w:lang w:val="x-none"/>
    </w:rPr>
  </w:style>
  <w:style w:type="character" w:customStyle="1" w:styleId="TextbublinyChar">
    <w:name w:val="Text bubliny Char"/>
    <w:link w:val="Textbubliny"/>
    <w:uiPriority w:val="99"/>
    <w:semiHidden/>
    <w:rsid w:val="00BF52E1"/>
    <w:rPr>
      <w:rFonts w:ascii="Tahoma" w:eastAsia="Times New Roman" w:hAnsi="Tahoma" w:cs="Tahoma"/>
      <w:sz w:val="16"/>
      <w:szCs w:val="16"/>
      <w:lang w:eastAsia="cs-CZ"/>
    </w:rPr>
  </w:style>
  <w:style w:type="paragraph" w:styleId="Zhlav">
    <w:name w:val="header"/>
    <w:basedOn w:val="Normln"/>
    <w:link w:val="ZhlavChar"/>
    <w:uiPriority w:val="99"/>
    <w:unhideWhenUsed/>
    <w:rsid w:val="007D33ED"/>
    <w:pPr>
      <w:tabs>
        <w:tab w:val="center" w:pos="4536"/>
        <w:tab w:val="right" w:pos="9072"/>
      </w:tabs>
    </w:pPr>
    <w:rPr>
      <w:lang w:val="x-none" w:eastAsia="x-none"/>
    </w:rPr>
  </w:style>
  <w:style w:type="character" w:customStyle="1" w:styleId="ZhlavChar">
    <w:name w:val="Záhlaví Char"/>
    <w:link w:val="Zhlav"/>
    <w:uiPriority w:val="99"/>
    <w:rsid w:val="007D33ED"/>
    <w:rPr>
      <w:rFonts w:ascii="Times New Roman" w:eastAsia="Times New Roman" w:hAnsi="Times New Roman"/>
    </w:rPr>
  </w:style>
  <w:style w:type="paragraph" w:styleId="Zpat">
    <w:name w:val="footer"/>
    <w:basedOn w:val="Normln"/>
    <w:link w:val="ZpatChar"/>
    <w:uiPriority w:val="99"/>
    <w:unhideWhenUsed/>
    <w:rsid w:val="007D33ED"/>
    <w:pPr>
      <w:tabs>
        <w:tab w:val="center" w:pos="4536"/>
        <w:tab w:val="right" w:pos="9072"/>
      </w:tabs>
    </w:pPr>
    <w:rPr>
      <w:lang w:val="x-none" w:eastAsia="x-none"/>
    </w:rPr>
  </w:style>
  <w:style w:type="character" w:customStyle="1" w:styleId="ZpatChar">
    <w:name w:val="Zápatí Char"/>
    <w:link w:val="Zpat"/>
    <w:uiPriority w:val="99"/>
    <w:rsid w:val="007D33ED"/>
    <w:rPr>
      <w:rFonts w:ascii="Times New Roman" w:eastAsia="Times New Roman" w:hAnsi="Times New Roman"/>
    </w:rPr>
  </w:style>
  <w:style w:type="paragraph" w:styleId="Zkladntext">
    <w:name w:val="Body Text"/>
    <w:basedOn w:val="Normln"/>
    <w:rsid w:val="00314FE9"/>
    <w:pPr>
      <w:spacing w:after="120"/>
    </w:pPr>
  </w:style>
  <w:style w:type="paragraph" w:styleId="Pedmtkomente">
    <w:name w:val="annotation subject"/>
    <w:basedOn w:val="Textkomente"/>
    <w:next w:val="Textkomente"/>
    <w:semiHidden/>
    <w:rsid w:val="00D13043"/>
    <w:pPr>
      <w:overflowPunct/>
      <w:autoSpaceDE/>
      <w:autoSpaceDN/>
      <w:adjustRightInd/>
      <w:textAlignment w:val="auto"/>
    </w:pPr>
    <w:rPr>
      <w:b/>
      <w:bCs/>
    </w:rPr>
  </w:style>
  <w:style w:type="paragraph" w:customStyle="1" w:styleId="cena">
    <w:name w:val="cena"/>
    <w:basedOn w:val="Normln"/>
    <w:rsid w:val="00445085"/>
    <w:pPr>
      <w:keepLines/>
      <w:tabs>
        <w:tab w:val="right" w:pos="284"/>
        <w:tab w:val="right" w:leader="dot" w:pos="8222"/>
        <w:tab w:val="right" w:pos="9639"/>
      </w:tabs>
      <w:suppressAutoHyphens/>
      <w:jc w:val="both"/>
    </w:pPr>
    <w:rPr>
      <w:rFonts w:ascii="Arial Narrow" w:hAnsi="Arial Narrow"/>
      <w:spacing w:val="4"/>
      <w:sz w:val="22"/>
    </w:rPr>
  </w:style>
  <w:style w:type="paragraph" w:customStyle="1" w:styleId="cena1">
    <w:name w:val="cena1"/>
    <w:basedOn w:val="cena"/>
    <w:rsid w:val="00445085"/>
    <w:pPr>
      <w:tabs>
        <w:tab w:val="left" w:pos="284"/>
        <w:tab w:val="right" w:pos="8222"/>
      </w:tabs>
      <w:jc w:val="left"/>
    </w:pPr>
    <w:rPr>
      <w:u w:val="single"/>
    </w:rPr>
  </w:style>
  <w:style w:type="character" w:styleId="slostrnky">
    <w:name w:val="page number"/>
    <w:basedOn w:val="Standardnpsmoodstavce"/>
    <w:rsid w:val="006A3643"/>
  </w:style>
  <w:style w:type="paragraph" w:customStyle="1" w:styleId="titre4">
    <w:name w:val="titre4"/>
    <w:basedOn w:val="Normln"/>
    <w:autoRedefine/>
    <w:semiHidden/>
    <w:rsid w:val="008569A1"/>
    <w:pPr>
      <w:widowControl w:val="0"/>
      <w:snapToGrid w:val="0"/>
    </w:pPr>
    <w:rPr>
      <w:bCs/>
      <w:iCs/>
      <w:sz w:val="22"/>
      <w:szCs w:val="22"/>
    </w:rPr>
  </w:style>
  <w:style w:type="paragraph" w:customStyle="1" w:styleId="AAodsazen">
    <w:name w:val="AA_odsazení"/>
    <w:basedOn w:val="Normln"/>
    <w:rsid w:val="006F7069"/>
    <w:pPr>
      <w:tabs>
        <w:tab w:val="num" w:pos="1140"/>
        <w:tab w:val="right" w:leader="dot" w:pos="7371"/>
      </w:tabs>
      <w:autoSpaceDE w:val="0"/>
      <w:autoSpaceDN w:val="0"/>
      <w:adjustRightInd w:val="0"/>
      <w:spacing w:before="120"/>
      <w:ind w:left="1140" w:hanging="360"/>
      <w:jc w:val="both"/>
    </w:pPr>
    <w:rPr>
      <w:rFonts w:ascii="Arial" w:hAnsi="Arial" w:cs="Arial"/>
      <w:sz w:val="24"/>
      <w:szCs w:val="24"/>
    </w:rPr>
  </w:style>
  <w:style w:type="paragraph" w:customStyle="1" w:styleId="AAOdstavec">
    <w:name w:val="AA_Odstavec"/>
    <w:basedOn w:val="Normln"/>
    <w:uiPriority w:val="99"/>
    <w:rsid w:val="006F7069"/>
    <w:pPr>
      <w:jc w:val="both"/>
    </w:pPr>
    <w:rPr>
      <w:rFonts w:ascii="Arial" w:hAnsi="Arial" w:cs="Arial"/>
      <w:snapToGrid w:val="0"/>
      <w:lang w:eastAsia="en-US"/>
    </w:rPr>
  </w:style>
  <w:style w:type="paragraph" w:customStyle="1" w:styleId="textcslovan">
    <w:name w:val="text císlovaný"/>
    <w:basedOn w:val="Normln"/>
    <w:rsid w:val="000E10A4"/>
    <w:pPr>
      <w:widowControl w:val="0"/>
      <w:spacing w:before="240" w:line="240" w:lineRule="exact"/>
      <w:ind w:left="567" w:hanging="567"/>
      <w:jc w:val="both"/>
    </w:pPr>
    <w:rPr>
      <w:rFonts w:ascii="Arial" w:hAnsi="Arial"/>
      <w:snapToGrid w:val="0"/>
      <w:sz w:val="24"/>
      <w:lang w:eastAsia="en-US"/>
    </w:rPr>
  </w:style>
  <w:style w:type="paragraph" w:customStyle="1" w:styleId="CharCharCharCharChar">
    <w:name w:val="Char Char Char Char Char"/>
    <w:basedOn w:val="Normln"/>
    <w:rsid w:val="00E0611C"/>
    <w:pPr>
      <w:spacing w:after="160" w:line="240" w:lineRule="exact"/>
      <w:jc w:val="both"/>
    </w:pPr>
    <w:rPr>
      <w:rFonts w:ascii="Times New Roman Bold" w:hAnsi="Times New Roman Bold"/>
      <w:sz w:val="22"/>
      <w:szCs w:val="26"/>
      <w:lang w:val="sk-SK" w:eastAsia="en-US"/>
    </w:rPr>
  </w:style>
  <w:style w:type="paragraph" w:styleId="Normlnweb">
    <w:name w:val="Normal (Web)"/>
    <w:basedOn w:val="Normln"/>
    <w:uiPriority w:val="99"/>
    <w:semiHidden/>
    <w:unhideWhenUsed/>
    <w:rsid w:val="00FE0B59"/>
    <w:pPr>
      <w:spacing w:before="100" w:beforeAutospacing="1" w:after="100" w:afterAutospacing="1"/>
    </w:pPr>
    <w:rPr>
      <w:rFonts w:eastAsia="Calibri"/>
      <w:sz w:val="24"/>
      <w:szCs w:val="24"/>
    </w:rPr>
  </w:style>
  <w:style w:type="character" w:styleId="Siln">
    <w:name w:val="Strong"/>
    <w:uiPriority w:val="22"/>
    <w:qFormat/>
    <w:rsid w:val="00E728D9"/>
    <w:rPr>
      <w:b/>
      <w:bCs/>
    </w:rPr>
  </w:style>
  <w:style w:type="character" w:styleId="Zdraznn">
    <w:name w:val="Emphasis"/>
    <w:uiPriority w:val="20"/>
    <w:qFormat/>
    <w:rsid w:val="00E728D9"/>
    <w:rPr>
      <w:i/>
      <w:iCs/>
    </w:rPr>
  </w:style>
  <w:style w:type="paragraph" w:styleId="Revize">
    <w:name w:val="Revision"/>
    <w:hidden/>
    <w:uiPriority w:val="99"/>
    <w:semiHidden/>
    <w:rsid w:val="00293FEF"/>
    <w:rPr>
      <w:rFonts w:ascii="Times New Roman" w:eastAsia="Times New Roman" w:hAnsi="Times New Roman"/>
    </w:rPr>
  </w:style>
  <w:style w:type="character" w:styleId="Hypertextovodkaz">
    <w:name w:val="Hyperlink"/>
    <w:basedOn w:val="Standardnpsmoodstavce"/>
    <w:uiPriority w:val="99"/>
    <w:unhideWhenUsed/>
    <w:rsid w:val="0067292D"/>
    <w:rPr>
      <w:color w:val="0563C1" w:themeColor="hyperlink"/>
      <w:u w:val="single"/>
    </w:rPr>
  </w:style>
  <w:style w:type="character" w:styleId="Nevyeenzmnka">
    <w:name w:val="Unresolved Mention"/>
    <w:basedOn w:val="Standardnpsmoodstavce"/>
    <w:uiPriority w:val="99"/>
    <w:semiHidden/>
    <w:unhideWhenUsed/>
    <w:rsid w:val="006729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4254239">
      <w:bodyDiv w:val="1"/>
      <w:marLeft w:val="0"/>
      <w:marRight w:val="0"/>
      <w:marTop w:val="0"/>
      <w:marBottom w:val="0"/>
      <w:divBdr>
        <w:top w:val="none" w:sz="0" w:space="0" w:color="auto"/>
        <w:left w:val="none" w:sz="0" w:space="0" w:color="auto"/>
        <w:bottom w:val="none" w:sz="0" w:space="0" w:color="auto"/>
        <w:right w:val="none" w:sz="0" w:space="0" w:color="auto"/>
      </w:divBdr>
    </w:div>
    <w:div w:id="909928166">
      <w:bodyDiv w:val="1"/>
      <w:marLeft w:val="0"/>
      <w:marRight w:val="0"/>
      <w:marTop w:val="0"/>
      <w:marBottom w:val="0"/>
      <w:divBdr>
        <w:top w:val="none" w:sz="0" w:space="0" w:color="auto"/>
        <w:left w:val="none" w:sz="0" w:space="0" w:color="auto"/>
        <w:bottom w:val="none" w:sz="0" w:space="0" w:color="auto"/>
        <w:right w:val="none" w:sz="0" w:space="0" w:color="auto"/>
      </w:divBdr>
    </w:div>
    <w:div w:id="1205287183">
      <w:bodyDiv w:val="1"/>
      <w:marLeft w:val="0"/>
      <w:marRight w:val="0"/>
      <w:marTop w:val="0"/>
      <w:marBottom w:val="0"/>
      <w:divBdr>
        <w:top w:val="none" w:sz="0" w:space="0" w:color="auto"/>
        <w:left w:val="none" w:sz="0" w:space="0" w:color="auto"/>
        <w:bottom w:val="none" w:sz="0" w:space="0" w:color="auto"/>
        <w:right w:val="none" w:sz="0" w:space="0" w:color="auto"/>
      </w:divBdr>
    </w:div>
    <w:div w:id="1526600778">
      <w:bodyDiv w:val="1"/>
      <w:marLeft w:val="0"/>
      <w:marRight w:val="0"/>
      <w:marTop w:val="0"/>
      <w:marBottom w:val="0"/>
      <w:divBdr>
        <w:top w:val="none" w:sz="0" w:space="0" w:color="auto"/>
        <w:left w:val="none" w:sz="0" w:space="0" w:color="auto"/>
        <w:bottom w:val="none" w:sz="0" w:space="0" w:color="auto"/>
        <w:right w:val="none" w:sz="0" w:space="0" w:color="auto"/>
      </w:divBdr>
    </w:div>
    <w:div w:id="1768843254">
      <w:bodyDiv w:val="1"/>
      <w:marLeft w:val="0"/>
      <w:marRight w:val="0"/>
      <w:marTop w:val="0"/>
      <w:marBottom w:val="0"/>
      <w:divBdr>
        <w:top w:val="none" w:sz="0" w:space="0" w:color="auto"/>
        <w:left w:val="none" w:sz="0" w:space="0" w:color="auto"/>
        <w:bottom w:val="none" w:sz="0" w:space="0" w:color="auto"/>
        <w:right w:val="none" w:sz="0" w:space="0" w:color="auto"/>
      </w:divBdr>
    </w:div>
    <w:div w:id="1862820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elena.starkova@vsb.cz"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invoices@it4i.cz" TargetMode="External"/><Relationship Id="rId4" Type="http://schemas.openxmlformats.org/officeDocument/2006/relationships/settings" Target="settings.xml"/><Relationship Id="rId9" Type="http://schemas.openxmlformats.org/officeDocument/2006/relationships/hyperlink" Target="https://zakazky.vsb.cz/contract_display_3347.html"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27D008-BC54-41E4-8A6D-F21B7301A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2698</Words>
  <Characters>15921</Characters>
  <Application>Microsoft Office Word</Application>
  <DocSecurity>0</DocSecurity>
  <Lines>132</Lines>
  <Paragraphs>37</Paragraphs>
  <ScaleCrop>false</ScaleCrop>
  <HeadingPairs>
    <vt:vector size="2" baseType="variant">
      <vt:variant>
        <vt:lpstr>Název</vt:lpstr>
      </vt:variant>
      <vt:variant>
        <vt:i4>1</vt:i4>
      </vt:variant>
    </vt:vector>
  </HeadingPairs>
  <TitlesOfParts>
    <vt:vector size="1" baseType="lpstr">
      <vt:lpstr>Smlouva na řízení projektu</vt:lpstr>
    </vt:vector>
  </TitlesOfParts>
  <Company/>
  <LinksUpToDate>false</LinksUpToDate>
  <CharactersWithSpaces>18582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na řízení projektu</dc:title>
  <dc:subject>Projekt Škola Říčany</dc:subject>
  <dc:creator>Muller Vojtech</dc:creator>
  <cp:keywords/>
  <cp:lastModifiedBy>Muller Vojtech</cp:lastModifiedBy>
  <cp:revision>4</cp:revision>
  <cp:lastPrinted>2025-08-04T13:46:00Z</cp:lastPrinted>
  <dcterms:created xsi:type="dcterms:W3CDTF">2025-08-05T13:59:00Z</dcterms:created>
  <dcterms:modified xsi:type="dcterms:W3CDTF">2025-08-07T12:00:00Z</dcterms:modified>
</cp:coreProperties>
</file>