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F6220C" w14:textId="77777777" w:rsidR="008C49A4" w:rsidRDefault="008C49A4" w:rsidP="008C49A4">
      <w:pPr>
        <w:pStyle w:val="Nadpis1"/>
        <w:jc w:val="center"/>
        <w:rPr>
          <w:lang w:val="en-US"/>
        </w:rPr>
      </w:pPr>
      <w:r w:rsidRPr="00B42879">
        <w:rPr>
          <w:sz w:val="28"/>
          <w:szCs w:val="28"/>
          <w:lang w:val="en-US"/>
        </w:rPr>
        <w:t>Technical requirements specification for IT4I complementary systems I</w:t>
      </w:r>
    </w:p>
    <w:p w14:paraId="3484DDA8" w14:textId="77777777" w:rsidR="008C49A4" w:rsidRDefault="008C49A4" w:rsidP="008C49A4"/>
    <w:p w14:paraId="7C3A2839" w14:textId="3EEF791C" w:rsidR="008C49A4" w:rsidRPr="00630703" w:rsidRDefault="10110A35" w:rsidP="008C49A4">
      <w:pPr>
        <w:jc w:val="both"/>
      </w:pPr>
      <w:r>
        <w:t xml:space="preserve">Scope of this procurement is creation of development environment for user that need to port and optimize their codes and application for various hardware architectures and software technologies that are not currently present </w:t>
      </w:r>
      <w:r w:rsidR="660B5332">
        <w:t xml:space="preserve">at </w:t>
      </w:r>
      <w:r>
        <w:t>IT4I production HPC systems</w:t>
      </w:r>
      <w:r w:rsidR="2AF95DAB">
        <w:t xml:space="preserve"> or in Czech Republic</w:t>
      </w:r>
      <w:r>
        <w:t>.</w:t>
      </w:r>
      <w:r w:rsidR="4B3E9C78">
        <w:t xml:space="preserve"> </w:t>
      </w:r>
      <w:r w:rsidR="42D7C25D">
        <w:t xml:space="preserve">The </w:t>
      </w:r>
      <w:r>
        <w:t xml:space="preserve">focus </w:t>
      </w:r>
      <w:r w:rsidR="20627212">
        <w:t xml:space="preserve">is </w:t>
      </w:r>
      <w:r>
        <w:t xml:space="preserve">on modern HPC architectures that are either currently used by other HPC centers around the world </w:t>
      </w:r>
      <w:r w:rsidR="7A52CEFE">
        <w:t xml:space="preserve">(in particular Japan and United States) </w:t>
      </w:r>
      <w:r>
        <w:t xml:space="preserve">or are planned for the near future for large scale pre-exascale or exascale systems. </w:t>
      </w:r>
      <w:r w:rsidR="5BDB289E">
        <w:t>The contracting authority</w:t>
      </w:r>
      <w:r>
        <w:t xml:space="preserve"> is interested in CPU architectures, accelerator architectures and as well as specialized appliance for AI and ML workloads. </w:t>
      </w:r>
    </w:p>
    <w:p w14:paraId="59BCC96A" w14:textId="1EB5AA50" w:rsidR="7132B62B" w:rsidRDefault="7132B62B" w:rsidP="587AFEDB">
      <w:pPr>
        <w:jc w:val="both"/>
      </w:pPr>
      <w:r>
        <w:t>The procured system should contain small number of compute nodes of different architectures connected using a high performance interconnect together with software equipment needed for an effective operation.</w:t>
      </w:r>
    </w:p>
    <w:p w14:paraId="3F1BCE9E" w14:textId="3927ACFD" w:rsidR="008C49A4" w:rsidRPr="00630703" w:rsidRDefault="058035FD" w:rsidP="008C49A4">
      <w:pPr>
        <w:jc w:val="both"/>
      </w:pPr>
      <w:r w:rsidRPr="00630703">
        <w:t xml:space="preserve">No high-capacity storage is considered as user home directories are expected to reside on </w:t>
      </w:r>
      <w:r w:rsidR="60DEBBD2" w:rsidRPr="00630703">
        <w:t xml:space="preserve">procurer’s NFS </w:t>
      </w:r>
      <w:r w:rsidRPr="00630703">
        <w:t xml:space="preserve">storage </w:t>
      </w:r>
      <w:r w:rsidR="013BA9EB" w:rsidRPr="00630703">
        <w:t>(called PROJECT)</w:t>
      </w:r>
      <w:r w:rsidR="65D6AC6A" w:rsidRPr="00630703">
        <w:t>.</w:t>
      </w:r>
      <w:r w:rsidRPr="00630703">
        <w:t xml:space="preserve"> As scratch storage we envision to use only local NVMe’s, no global scratch is required. </w:t>
      </w:r>
    </w:p>
    <w:p w14:paraId="2897C71C" w14:textId="3E0D566A" w:rsidR="000E72E6" w:rsidRPr="00630703" w:rsidRDefault="008C49A4" w:rsidP="000E72E6">
      <w:pPr>
        <w:jc w:val="both"/>
      </w:pPr>
      <w:r>
        <w:t>Part of this procurement is also the delivery of implementation services, integration into the power and cooling infrastructure of the procurer, training of staff, warranty and support services provision.</w:t>
      </w:r>
    </w:p>
    <w:p w14:paraId="512FABE8" w14:textId="52E65E65" w:rsidR="00254EB5" w:rsidRPr="00630703" w:rsidRDefault="00254EB5" w:rsidP="6C700B93">
      <w:pPr>
        <w:jc w:val="both"/>
        <w:rPr>
          <w:rFonts w:ascii="Times New Roman" w:eastAsia="Times New Roman" w:hAnsi="Times New Roman" w:cs="Times New Roman"/>
          <w:color w:val="000000" w:themeColor="text1"/>
        </w:rPr>
      </w:pPr>
    </w:p>
    <w:p w14:paraId="0C19D328" w14:textId="5B28D89C" w:rsidR="441FCF4C" w:rsidRPr="00630703" w:rsidRDefault="0083776E" w:rsidP="441FCF4C">
      <w:pPr>
        <w:jc w:val="both"/>
        <w:rPr>
          <w:rFonts w:eastAsiaTheme="minorEastAsia"/>
        </w:rPr>
      </w:pPr>
      <w:r w:rsidRPr="00630703">
        <w:rPr>
          <w:noProof/>
          <w:lang w:val="cs-CZ" w:eastAsia="cs-CZ"/>
        </w:rPr>
        <w:drawing>
          <wp:inline distT="0" distB="0" distL="0" distR="0" wp14:anchorId="490AC47E" wp14:editId="511CAA19">
            <wp:extent cx="5727700" cy="31070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27700" cy="3107055"/>
                    </a:xfrm>
                    <a:prstGeom prst="rect">
                      <a:avLst/>
                    </a:prstGeom>
                  </pic:spPr>
                </pic:pic>
              </a:graphicData>
            </a:graphic>
          </wp:inline>
        </w:drawing>
      </w:r>
    </w:p>
    <w:p w14:paraId="639FA355" w14:textId="77777777" w:rsidR="00254EB5" w:rsidRPr="00630703" w:rsidRDefault="00254EB5" w:rsidP="4E49A27B">
      <w:pPr>
        <w:jc w:val="center"/>
        <w:rPr>
          <w:i/>
          <w:iCs/>
        </w:rPr>
      </w:pPr>
      <w:r w:rsidRPr="4E49A27B">
        <w:rPr>
          <w:i/>
          <w:iCs/>
        </w:rPr>
        <w:t>Figure 1. Suggested topology of interconnection of the Complementary system 1 components</w:t>
      </w:r>
    </w:p>
    <w:p w14:paraId="2FFBEE91" w14:textId="77777777" w:rsidR="00254EB5" w:rsidRPr="00630703" w:rsidRDefault="00254EB5" w:rsidP="008C49A4">
      <w:pPr>
        <w:jc w:val="both"/>
        <w:rPr>
          <w:rFonts w:eastAsiaTheme="minorEastAsia"/>
        </w:rPr>
      </w:pPr>
    </w:p>
    <w:p w14:paraId="6D8020E1" w14:textId="09864099" w:rsidR="008C49A4" w:rsidRPr="00630703" w:rsidRDefault="008C49A4" w:rsidP="008C49A4">
      <w:pPr>
        <w:jc w:val="both"/>
        <w:rPr>
          <w:rFonts w:eastAsiaTheme="minorEastAsia"/>
        </w:rPr>
      </w:pPr>
      <w:r w:rsidRPr="00630703">
        <w:rPr>
          <w:rFonts w:eastAsiaTheme="minorEastAsia"/>
        </w:rPr>
        <w:t>The procurer expects that the system should at least consist of following logical components:</w:t>
      </w:r>
    </w:p>
    <w:p w14:paraId="677A5877" w14:textId="278C2328" w:rsidR="008C49A4" w:rsidRPr="00630703" w:rsidRDefault="65D6AC6A" w:rsidP="008C49A4">
      <w:pPr>
        <w:pStyle w:val="Odstavecseseznamem"/>
        <w:numPr>
          <w:ilvl w:val="0"/>
          <w:numId w:val="1"/>
        </w:numPr>
        <w:jc w:val="both"/>
        <w:rPr>
          <w:rFonts w:eastAsiaTheme="minorEastAsia"/>
          <w:sz w:val="22"/>
          <w:szCs w:val="22"/>
        </w:rPr>
      </w:pPr>
      <w:r w:rsidRPr="00630703">
        <w:rPr>
          <w:rFonts w:eastAsiaTheme="minorEastAsia"/>
          <w:sz w:val="22"/>
          <w:szCs w:val="22"/>
        </w:rPr>
        <w:t xml:space="preserve">Compute partition 1 </w:t>
      </w:r>
      <w:r w:rsidR="3D1EA9B2" w:rsidRPr="00630703">
        <w:rPr>
          <w:rFonts w:eastAsiaTheme="minorEastAsia"/>
          <w:sz w:val="22"/>
          <w:szCs w:val="22"/>
        </w:rPr>
        <w:t>(ARM)</w:t>
      </w:r>
    </w:p>
    <w:p w14:paraId="5BA0A977" w14:textId="24D1AB3E" w:rsidR="008C49A4" w:rsidRPr="00630703" w:rsidRDefault="65D6AC6A" w:rsidP="008C49A4">
      <w:pPr>
        <w:pStyle w:val="Odstavecseseznamem"/>
        <w:numPr>
          <w:ilvl w:val="0"/>
          <w:numId w:val="1"/>
        </w:numPr>
        <w:jc w:val="both"/>
        <w:rPr>
          <w:rFonts w:eastAsiaTheme="minorEastAsia"/>
          <w:sz w:val="22"/>
          <w:szCs w:val="22"/>
        </w:rPr>
      </w:pPr>
      <w:r w:rsidRPr="00630703">
        <w:rPr>
          <w:rFonts w:eastAsiaTheme="minorEastAsia"/>
          <w:sz w:val="22"/>
          <w:szCs w:val="22"/>
        </w:rPr>
        <w:t xml:space="preserve">Compute partition 2 </w:t>
      </w:r>
      <w:r w:rsidR="76E52577" w:rsidRPr="00630703">
        <w:rPr>
          <w:rFonts w:eastAsiaTheme="minorEastAsia"/>
          <w:sz w:val="22"/>
          <w:szCs w:val="22"/>
        </w:rPr>
        <w:t>(Intel)</w:t>
      </w:r>
      <w:bookmarkStart w:id="0" w:name="_GoBack"/>
      <w:bookmarkEnd w:id="0"/>
    </w:p>
    <w:p w14:paraId="28D6FA65" w14:textId="6DD7FAD1" w:rsidR="00DA2692" w:rsidRPr="00630703" w:rsidRDefault="65D6AC6A" w:rsidP="5138F969">
      <w:pPr>
        <w:pStyle w:val="Odstavecseseznamem"/>
        <w:numPr>
          <w:ilvl w:val="0"/>
          <w:numId w:val="1"/>
        </w:numPr>
        <w:jc w:val="both"/>
        <w:rPr>
          <w:rFonts w:eastAsiaTheme="minorEastAsia"/>
          <w:sz w:val="22"/>
          <w:szCs w:val="22"/>
        </w:rPr>
      </w:pPr>
      <w:r w:rsidRPr="00630703">
        <w:rPr>
          <w:rFonts w:eastAsiaTheme="minorEastAsia"/>
          <w:sz w:val="22"/>
          <w:szCs w:val="22"/>
        </w:rPr>
        <w:t xml:space="preserve">Compute partition 3 </w:t>
      </w:r>
      <w:r w:rsidR="6D3BDCF3" w:rsidRPr="00630703">
        <w:rPr>
          <w:rFonts w:eastAsiaTheme="minorEastAsia"/>
          <w:sz w:val="22"/>
          <w:szCs w:val="22"/>
        </w:rPr>
        <w:t>(Power)</w:t>
      </w:r>
    </w:p>
    <w:p w14:paraId="67891AAA" w14:textId="53D3B52D" w:rsidR="00DA2692" w:rsidRPr="00630703" w:rsidRDefault="65D6AC6A" w:rsidP="5138F969">
      <w:pPr>
        <w:pStyle w:val="Odstavecseseznamem"/>
        <w:numPr>
          <w:ilvl w:val="0"/>
          <w:numId w:val="1"/>
        </w:numPr>
        <w:jc w:val="both"/>
        <w:rPr>
          <w:rFonts w:eastAsiaTheme="minorEastAsia"/>
          <w:sz w:val="22"/>
          <w:szCs w:val="22"/>
        </w:rPr>
      </w:pPr>
      <w:r w:rsidRPr="00630703">
        <w:rPr>
          <w:rFonts w:eastAsiaTheme="minorEastAsia"/>
          <w:sz w:val="22"/>
          <w:szCs w:val="22"/>
        </w:rPr>
        <w:lastRenderedPageBreak/>
        <w:t xml:space="preserve">Compute partition 4 </w:t>
      </w:r>
      <w:r w:rsidR="2131A0F5" w:rsidRPr="00630703">
        <w:rPr>
          <w:rFonts w:eastAsiaTheme="minorEastAsia"/>
          <w:sz w:val="22"/>
          <w:szCs w:val="22"/>
        </w:rPr>
        <w:t>(AMD)</w:t>
      </w:r>
    </w:p>
    <w:p w14:paraId="0B63B6D9" w14:textId="5C7CFEEF" w:rsidR="00757B8C" w:rsidRPr="00630703" w:rsidRDefault="00DD74AB" w:rsidP="00757B8C">
      <w:pPr>
        <w:pStyle w:val="Odstavecseseznamem"/>
        <w:numPr>
          <w:ilvl w:val="0"/>
          <w:numId w:val="1"/>
        </w:numPr>
        <w:jc w:val="both"/>
        <w:rPr>
          <w:rFonts w:eastAsiaTheme="minorEastAsia"/>
          <w:sz w:val="22"/>
          <w:szCs w:val="22"/>
        </w:rPr>
      </w:pPr>
      <w:r w:rsidRPr="00630703">
        <w:rPr>
          <w:rFonts w:eastAsiaTheme="minorEastAsia"/>
          <w:sz w:val="22"/>
          <w:szCs w:val="22"/>
        </w:rPr>
        <w:t>Compute partition 5</w:t>
      </w:r>
      <w:r w:rsidR="723AC151" w:rsidRPr="00630703">
        <w:rPr>
          <w:rFonts w:eastAsiaTheme="minorEastAsia"/>
          <w:sz w:val="22"/>
          <w:szCs w:val="22"/>
        </w:rPr>
        <w:t xml:space="preserve"> (</w:t>
      </w:r>
      <w:r w:rsidR="1679F8A1" w:rsidRPr="00630703">
        <w:rPr>
          <w:rFonts w:eastAsiaTheme="minorEastAsia"/>
          <w:sz w:val="22"/>
          <w:szCs w:val="22"/>
        </w:rPr>
        <w:t>Edge</w:t>
      </w:r>
      <w:r w:rsidR="723AC151" w:rsidRPr="00630703">
        <w:rPr>
          <w:rFonts w:eastAsiaTheme="minorEastAsia"/>
          <w:sz w:val="22"/>
          <w:szCs w:val="22"/>
        </w:rPr>
        <w:t>)</w:t>
      </w:r>
    </w:p>
    <w:p w14:paraId="602F308A" w14:textId="3A93E86E" w:rsidR="002B581F" w:rsidRPr="00630703" w:rsidRDefault="7B6565C7" w:rsidP="002B581F">
      <w:pPr>
        <w:pStyle w:val="Odstavecseseznamem"/>
        <w:numPr>
          <w:ilvl w:val="0"/>
          <w:numId w:val="1"/>
        </w:numPr>
        <w:jc w:val="both"/>
        <w:rPr>
          <w:rFonts w:eastAsiaTheme="minorEastAsia"/>
          <w:sz w:val="22"/>
          <w:szCs w:val="22"/>
        </w:rPr>
      </w:pPr>
      <w:r w:rsidRPr="00630703">
        <w:rPr>
          <w:rFonts w:eastAsiaTheme="minorEastAsia"/>
          <w:sz w:val="22"/>
          <w:szCs w:val="22"/>
        </w:rPr>
        <w:t>Compute partition 6 (Graphcore)</w:t>
      </w:r>
    </w:p>
    <w:p w14:paraId="010FDE35" w14:textId="70159EBF" w:rsidR="008C49A4" w:rsidRPr="00630703" w:rsidRDefault="2956C52D" w:rsidP="008C49A4">
      <w:pPr>
        <w:pStyle w:val="Odstavecseseznamem"/>
        <w:numPr>
          <w:ilvl w:val="0"/>
          <w:numId w:val="1"/>
        </w:numPr>
        <w:jc w:val="both"/>
        <w:rPr>
          <w:rFonts w:eastAsiaTheme="minorEastAsia"/>
          <w:sz w:val="22"/>
          <w:szCs w:val="22"/>
        </w:rPr>
      </w:pPr>
      <w:r w:rsidRPr="00630703">
        <w:rPr>
          <w:rFonts w:eastAsiaTheme="minorEastAsia"/>
          <w:sz w:val="22"/>
          <w:szCs w:val="22"/>
        </w:rPr>
        <w:t>High speed interconnections</w:t>
      </w:r>
    </w:p>
    <w:p w14:paraId="5FD4F683" w14:textId="16212DC5" w:rsidR="001F6F4A" w:rsidRPr="00630703" w:rsidRDefault="058035FD" w:rsidP="13D7AAEE">
      <w:pPr>
        <w:pStyle w:val="Odstavecseseznamem"/>
        <w:numPr>
          <w:ilvl w:val="0"/>
          <w:numId w:val="1"/>
        </w:numPr>
        <w:jc w:val="both"/>
        <w:rPr>
          <w:rFonts w:eastAsiaTheme="minorEastAsia"/>
          <w:sz w:val="22"/>
          <w:szCs w:val="22"/>
        </w:rPr>
      </w:pPr>
      <w:r w:rsidRPr="00630703">
        <w:rPr>
          <w:rFonts w:eastAsiaTheme="minorEastAsia"/>
          <w:sz w:val="22"/>
          <w:szCs w:val="22"/>
        </w:rPr>
        <w:t xml:space="preserve">Network infrastructure </w:t>
      </w:r>
      <w:r w:rsidR="104B6DC7" w:rsidRPr="00630703">
        <w:rPr>
          <w:rFonts w:eastAsiaTheme="minorEastAsia"/>
          <w:sz w:val="22"/>
          <w:szCs w:val="22"/>
        </w:rPr>
        <w:t xml:space="preserve">- </w:t>
      </w:r>
      <w:r w:rsidRPr="00630703">
        <w:rPr>
          <w:rFonts w:eastAsiaTheme="minorEastAsia"/>
          <w:sz w:val="22"/>
          <w:szCs w:val="22"/>
        </w:rPr>
        <w:t>LAN</w:t>
      </w:r>
    </w:p>
    <w:p w14:paraId="6F9DE63E" w14:textId="7C1B7010" w:rsidR="25B73A13" w:rsidRPr="00630703" w:rsidRDefault="25B73A13" w:rsidP="5ACCCAAF">
      <w:pPr>
        <w:pStyle w:val="Odstavecseseznamem"/>
        <w:numPr>
          <w:ilvl w:val="0"/>
          <w:numId w:val="1"/>
        </w:numPr>
        <w:jc w:val="both"/>
        <w:rPr>
          <w:rFonts w:eastAsiaTheme="minorEastAsia"/>
          <w:sz w:val="22"/>
          <w:szCs w:val="22"/>
        </w:rPr>
      </w:pPr>
      <w:r w:rsidRPr="00630703">
        <w:rPr>
          <w:rFonts w:eastAsiaTheme="minorEastAsia"/>
          <w:sz w:val="22"/>
          <w:szCs w:val="22"/>
        </w:rPr>
        <w:t>Software equipment</w:t>
      </w:r>
    </w:p>
    <w:p w14:paraId="1EF0CCDD" w14:textId="3586654C" w:rsidR="00860A4D" w:rsidRPr="00630703" w:rsidRDefault="25B73A13" w:rsidP="00860A4D">
      <w:pPr>
        <w:pStyle w:val="Odstavecseseznamem"/>
        <w:numPr>
          <w:ilvl w:val="0"/>
          <w:numId w:val="1"/>
        </w:numPr>
        <w:jc w:val="both"/>
        <w:rPr>
          <w:rFonts w:eastAsiaTheme="minorEastAsia"/>
          <w:sz w:val="22"/>
          <w:szCs w:val="22"/>
        </w:rPr>
      </w:pPr>
      <w:r w:rsidRPr="00630703">
        <w:rPr>
          <w:rFonts w:eastAsiaTheme="minorEastAsia"/>
          <w:sz w:val="22"/>
          <w:szCs w:val="22"/>
        </w:rPr>
        <w:t>Integration into data center</w:t>
      </w:r>
    </w:p>
    <w:p w14:paraId="1981F4C1" w14:textId="47AC8D70" w:rsidR="7D757D1A" w:rsidRPr="00630703" w:rsidRDefault="7D757D1A" w:rsidP="7D757D1A">
      <w:pPr>
        <w:jc w:val="both"/>
        <w:rPr>
          <w:rFonts w:eastAsiaTheme="minorEastAsia"/>
        </w:rPr>
      </w:pPr>
    </w:p>
    <w:p w14:paraId="7E8C2329" w14:textId="3E8BE5F5" w:rsidR="007401F1" w:rsidRPr="00630703" w:rsidRDefault="007401F1" w:rsidP="007401F1">
      <w:pPr>
        <w:jc w:val="both"/>
        <w:rPr>
          <w:rFonts w:eastAsiaTheme="minorEastAsia"/>
        </w:rPr>
      </w:pPr>
      <w:r w:rsidRPr="00630703">
        <w:rPr>
          <w:rFonts w:eastAsiaTheme="minorEastAsia"/>
        </w:rPr>
        <w:t xml:space="preserve">A set </w:t>
      </w:r>
      <w:r w:rsidR="28D2AE57" w:rsidRPr="00630703">
        <w:rPr>
          <w:rFonts w:eastAsiaTheme="minorEastAsia"/>
        </w:rPr>
        <w:t xml:space="preserve">of </w:t>
      </w:r>
      <w:r w:rsidRPr="00630703">
        <w:rPr>
          <w:rFonts w:eastAsiaTheme="minorEastAsia"/>
        </w:rPr>
        <w:t xml:space="preserve">common requirements for </w:t>
      </w:r>
      <w:r w:rsidRPr="00630703">
        <w:rPr>
          <w:rFonts w:eastAsiaTheme="minorEastAsia"/>
          <w:b/>
        </w:rPr>
        <w:t>all compute partitions</w:t>
      </w:r>
      <w:r w:rsidRPr="00630703">
        <w:rPr>
          <w:rFonts w:eastAsiaTheme="minorEastAsia"/>
        </w:rPr>
        <w:t>:</w:t>
      </w:r>
    </w:p>
    <w:p w14:paraId="1973BAEA" w14:textId="5B3C0F1B" w:rsidR="00296847" w:rsidRPr="00630703" w:rsidRDefault="4B6366CC" w:rsidP="0019335B">
      <w:pPr>
        <w:pStyle w:val="Odstavecseseznamem"/>
        <w:numPr>
          <w:ilvl w:val="0"/>
          <w:numId w:val="2"/>
        </w:numPr>
        <w:jc w:val="both"/>
        <w:rPr>
          <w:rFonts w:eastAsiaTheme="minorEastAsia"/>
          <w:sz w:val="22"/>
          <w:szCs w:val="22"/>
        </w:rPr>
      </w:pPr>
      <w:r w:rsidRPr="00630703">
        <w:rPr>
          <w:rFonts w:eastAsiaTheme="minorEastAsia"/>
          <w:sz w:val="22"/>
          <w:szCs w:val="22"/>
        </w:rPr>
        <w:t>M</w:t>
      </w:r>
      <w:r w:rsidR="58B104CF" w:rsidRPr="00630703">
        <w:rPr>
          <w:rFonts w:eastAsiaTheme="minorEastAsia"/>
          <w:sz w:val="22"/>
          <w:szCs w:val="22"/>
        </w:rPr>
        <w:t>inimum</w:t>
      </w:r>
      <w:r w:rsidR="007401F1" w:rsidRPr="00630703">
        <w:rPr>
          <w:rFonts w:eastAsiaTheme="minorEastAsia"/>
          <w:sz w:val="22"/>
          <w:szCs w:val="22"/>
        </w:rPr>
        <w:t xml:space="preserve"> number of nodes </w:t>
      </w:r>
      <w:r w:rsidR="34539B9B" w:rsidRPr="00630703">
        <w:rPr>
          <w:rFonts w:eastAsiaTheme="minorEastAsia"/>
          <w:sz w:val="22"/>
          <w:szCs w:val="22"/>
        </w:rPr>
        <w:t xml:space="preserve">in each partition </w:t>
      </w:r>
      <w:r w:rsidR="007401F1" w:rsidRPr="00630703">
        <w:rPr>
          <w:rFonts w:eastAsiaTheme="minorEastAsia"/>
          <w:sz w:val="22"/>
          <w:szCs w:val="22"/>
        </w:rPr>
        <w:t xml:space="preserve">is </w:t>
      </w:r>
      <w:r w:rsidR="3C23DFA7" w:rsidRPr="00630703">
        <w:rPr>
          <w:rFonts w:eastAsiaTheme="minorEastAsia"/>
          <w:sz w:val="22"/>
          <w:szCs w:val="22"/>
        </w:rPr>
        <w:t>two</w:t>
      </w:r>
      <w:r w:rsidR="00EF045B" w:rsidRPr="00630703">
        <w:rPr>
          <w:rFonts w:eastAsiaTheme="minorEastAsia"/>
          <w:sz w:val="22"/>
          <w:szCs w:val="22"/>
        </w:rPr>
        <w:t>.</w:t>
      </w:r>
    </w:p>
    <w:p w14:paraId="3F320826" w14:textId="7ED0EA72" w:rsidR="00296847" w:rsidRPr="00630703" w:rsidRDefault="250C9BA7" w:rsidP="0019335B">
      <w:pPr>
        <w:pStyle w:val="Odstavecseseznamem"/>
        <w:numPr>
          <w:ilvl w:val="0"/>
          <w:numId w:val="2"/>
        </w:numPr>
        <w:jc w:val="both"/>
        <w:rPr>
          <w:rFonts w:eastAsiaTheme="minorEastAsia"/>
          <w:sz w:val="22"/>
          <w:szCs w:val="22"/>
        </w:rPr>
      </w:pPr>
      <w:r w:rsidRPr="00630703">
        <w:rPr>
          <w:rFonts w:eastAsiaTheme="minorEastAsia"/>
          <w:sz w:val="22"/>
          <w:szCs w:val="22"/>
        </w:rPr>
        <w:t>N</w:t>
      </w:r>
      <w:r w:rsidR="013A586A" w:rsidRPr="00630703">
        <w:rPr>
          <w:rFonts w:eastAsiaTheme="minorEastAsia"/>
          <w:sz w:val="22"/>
          <w:szCs w:val="22"/>
        </w:rPr>
        <w:t xml:space="preserve">odes are equipped with </w:t>
      </w:r>
      <w:r w:rsidR="519D75DE" w:rsidRPr="00630703">
        <w:rPr>
          <w:rFonts w:eastAsiaTheme="minorEastAsia"/>
          <w:sz w:val="22"/>
          <w:szCs w:val="22"/>
        </w:rPr>
        <w:t xml:space="preserve">local </w:t>
      </w:r>
      <w:r w:rsidR="02A58201" w:rsidRPr="00630703">
        <w:rPr>
          <w:rFonts w:eastAsiaTheme="minorEastAsia"/>
          <w:sz w:val="22"/>
          <w:szCs w:val="22"/>
        </w:rPr>
        <w:t xml:space="preserve">SSD </w:t>
      </w:r>
      <w:r w:rsidR="1E9C84B3" w:rsidRPr="00630703">
        <w:rPr>
          <w:rFonts w:eastAsiaTheme="minorEastAsia"/>
          <w:sz w:val="22"/>
          <w:szCs w:val="22"/>
        </w:rPr>
        <w:t xml:space="preserve">NVMe </w:t>
      </w:r>
      <w:r w:rsidR="02A58201" w:rsidRPr="00630703">
        <w:rPr>
          <w:rFonts w:eastAsiaTheme="minorEastAsia"/>
          <w:sz w:val="22"/>
          <w:szCs w:val="22"/>
        </w:rPr>
        <w:t>disk</w:t>
      </w:r>
      <w:r w:rsidR="00EF045B" w:rsidRPr="00630703">
        <w:rPr>
          <w:rFonts w:eastAsiaTheme="minorEastAsia"/>
          <w:sz w:val="22"/>
          <w:szCs w:val="22"/>
        </w:rPr>
        <w:t>.</w:t>
      </w:r>
    </w:p>
    <w:p w14:paraId="3820BF40" w14:textId="77A8AB04" w:rsidR="44191EA2" w:rsidRPr="00630703" w:rsidRDefault="55B08758" w:rsidP="3295E924">
      <w:pPr>
        <w:pStyle w:val="Odstavecseseznamem"/>
        <w:numPr>
          <w:ilvl w:val="0"/>
          <w:numId w:val="2"/>
        </w:numPr>
        <w:jc w:val="both"/>
        <w:rPr>
          <w:rFonts w:eastAsiaTheme="minorEastAsia"/>
          <w:sz w:val="22"/>
          <w:szCs w:val="22"/>
        </w:rPr>
      </w:pPr>
      <w:r w:rsidRPr="00630703">
        <w:rPr>
          <w:rFonts w:eastAsiaTheme="minorEastAsia"/>
          <w:sz w:val="22"/>
          <w:szCs w:val="22"/>
        </w:rPr>
        <w:t>N</w:t>
      </w:r>
      <w:r w:rsidR="49B96242" w:rsidRPr="00630703">
        <w:rPr>
          <w:rFonts w:eastAsiaTheme="minorEastAsia"/>
          <w:sz w:val="22"/>
          <w:szCs w:val="22"/>
        </w:rPr>
        <w:t>odes are equipped with b</w:t>
      </w:r>
      <w:r w:rsidR="0649BC9F" w:rsidRPr="00630703">
        <w:rPr>
          <w:rFonts w:eastAsiaTheme="minorEastAsia"/>
          <w:sz w:val="22"/>
          <w:szCs w:val="22"/>
        </w:rPr>
        <w:t>aseboard</w:t>
      </w:r>
      <w:r w:rsidR="44191EA2" w:rsidRPr="00630703">
        <w:rPr>
          <w:rFonts w:eastAsiaTheme="minorEastAsia"/>
          <w:sz w:val="22"/>
          <w:szCs w:val="22"/>
        </w:rPr>
        <w:t xml:space="preserve"> management (if available on given platform</w:t>
      </w:r>
      <w:r w:rsidR="0649BC9F" w:rsidRPr="00630703">
        <w:rPr>
          <w:rFonts w:eastAsiaTheme="minorEastAsia"/>
          <w:sz w:val="22"/>
          <w:szCs w:val="22"/>
        </w:rPr>
        <w:t>)</w:t>
      </w:r>
      <w:r w:rsidR="0F7A3764" w:rsidRPr="00630703">
        <w:rPr>
          <w:rFonts w:eastAsiaTheme="minorEastAsia"/>
          <w:sz w:val="22"/>
          <w:szCs w:val="22"/>
        </w:rPr>
        <w:t>.</w:t>
      </w:r>
    </w:p>
    <w:p w14:paraId="22910C75" w14:textId="1E1CA9D2" w:rsidR="0074357C" w:rsidRPr="00630703" w:rsidRDefault="1821E8F9" w:rsidP="3295E924">
      <w:pPr>
        <w:pStyle w:val="Odstavecseseznamem"/>
        <w:numPr>
          <w:ilvl w:val="0"/>
          <w:numId w:val="2"/>
        </w:numPr>
        <w:jc w:val="both"/>
        <w:rPr>
          <w:rFonts w:eastAsiaTheme="minorEastAsia"/>
          <w:sz w:val="22"/>
          <w:szCs w:val="22"/>
        </w:rPr>
      </w:pPr>
      <w:r w:rsidRPr="00630703">
        <w:rPr>
          <w:rFonts w:eastAsiaTheme="minorEastAsia"/>
          <w:sz w:val="22"/>
          <w:szCs w:val="22"/>
        </w:rPr>
        <w:t>I</w:t>
      </w:r>
      <w:r w:rsidR="518DC8B6" w:rsidRPr="00630703">
        <w:rPr>
          <w:rFonts w:eastAsiaTheme="minorEastAsia"/>
          <w:sz w:val="22"/>
          <w:szCs w:val="22"/>
        </w:rPr>
        <w:t>f</w:t>
      </w:r>
      <w:r w:rsidR="0074357C" w:rsidRPr="00630703">
        <w:rPr>
          <w:rFonts w:eastAsiaTheme="minorEastAsia"/>
          <w:sz w:val="22"/>
          <w:szCs w:val="22"/>
        </w:rPr>
        <w:t xml:space="preserve"> possible</w:t>
      </w:r>
      <w:r w:rsidR="45BA290E" w:rsidRPr="00630703">
        <w:rPr>
          <w:rFonts w:eastAsiaTheme="minorEastAsia"/>
          <w:sz w:val="22"/>
          <w:szCs w:val="22"/>
        </w:rPr>
        <w:t>,</w:t>
      </w:r>
      <w:r w:rsidR="0074357C" w:rsidRPr="00630703">
        <w:rPr>
          <w:rFonts w:eastAsiaTheme="minorEastAsia"/>
          <w:sz w:val="22"/>
          <w:szCs w:val="22"/>
        </w:rPr>
        <w:t xml:space="preserve"> the servers should </w:t>
      </w:r>
      <w:r w:rsidR="42957338" w:rsidRPr="00630703">
        <w:rPr>
          <w:rFonts w:eastAsiaTheme="minorEastAsia"/>
          <w:sz w:val="22"/>
          <w:szCs w:val="22"/>
        </w:rPr>
        <w:t>use</w:t>
      </w:r>
      <w:r w:rsidR="0074357C" w:rsidRPr="00630703">
        <w:rPr>
          <w:rFonts w:eastAsiaTheme="minorEastAsia"/>
          <w:sz w:val="22"/>
          <w:szCs w:val="22"/>
        </w:rPr>
        <w:t xml:space="preserve"> 2U form </w:t>
      </w:r>
      <w:r w:rsidR="2AC0D692" w:rsidRPr="00630703">
        <w:rPr>
          <w:rFonts w:eastAsiaTheme="minorEastAsia"/>
          <w:sz w:val="22"/>
          <w:szCs w:val="22"/>
        </w:rPr>
        <w:t xml:space="preserve">factor </w:t>
      </w:r>
      <w:r w:rsidR="518DC8B6" w:rsidRPr="00630703">
        <w:rPr>
          <w:rFonts w:eastAsiaTheme="minorEastAsia"/>
          <w:sz w:val="22"/>
          <w:szCs w:val="22"/>
        </w:rPr>
        <w:t>for</w:t>
      </w:r>
      <w:r w:rsidR="0074357C" w:rsidRPr="00630703">
        <w:rPr>
          <w:rFonts w:eastAsiaTheme="minorEastAsia"/>
          <w:sz w:val="22"/>
          <w:szCs w:val="22"/>
        </w:rPr>
        <w:t xml:space="preserve"> further extension </w:t>
      </w:r>
      <w:r w:rsidR="00B67993" w:rsidRPr="00630703">
        <w:rPr>
          <w:rFonts w:eastAsiaTheme="minorEastAsia"/>
          <w:sz w:val="22"/>
          <w:szCs w:val="22"/>
        </w:rPr>
        <w:t>with new accelerator technologies in form of PCIe card</w:t>
      </w:r>
      <w:r w:rsidR="5CD16D0E" w:rsidRPr="00630703">
        <w:rPr>
          <w:rFonts w:eastAsiaTheme="minorEastAsia"/>
          <w:sz w:val="22"/>
          <w:szCs w:val="22"/>
        </w:rPr>
        <w:t>.</w:t>
      </w:r>
    </w:p>
    <w:p w14:paraId="56857148" w14:textId="7C3764CD" w:rsidR="00296847" w:rsidRPr="00630703" w:rsidRDefault="004509DF" w:rsidP="0019335B">
      <w:pPr>
        <w:pStyle w:val="Odstavecseseznamem"/>
        <w:numPr>
          <w:ilvl w:val="0"/>
          <w:numId w:val="2"/>
        </w:numPr>
        <w:jc w:val="both"/>
        <w:rPr>
          <w:rFonts w:eastAsiaTheme="minorEastAsia"/>
          <w:sz w:val="22"/>
          <w:szCs w:val="22"/>
        </w:rPr>
      </w:pPr>
      <w:r w:rsidRPr="00630703">
        <w:rPr>
          <w:rFonts w:eastAsiaTheme="minorEastAsia"/>
          <w:sz w:val="22"/>
          <w:szCs w:val="22"/>
        </w:rPr>
        <w:t>A</w:t>
      </w:r>
      <w:r w:rsidR="30DC18E7" w:rsidRPr="00630703">
        <w:rPr>
          <w:rFonts w:eastAsiaTheme="minorEastAsia"/>
          <w:sz w:val="22"/>
          <w:szCs w:val="22"/>
        </w:rPr>
        <w:t xml:space="preserve"> </w:t>
      </w:r>
      <w:r w:rsidR="6E73F7E5" w:rsidRPr="00630703">
        <w:rPr>
          <w:rFonts w:eastAsiaTheme="minorEastAsia"/>
          <w:sz w:val="22"/>
          <w:szCs w:val="22"/>
        </w:rPr>
        <w:t>power</w:t>
      </w:r>
      <w:r w:rsidR="76BD542F" w:rsidRPr="00630703">
        <w:rPr>
          <w:rFonts w:eastAsiaTheme="minorEastAsia"/>
          <w:sz w:val="22"/>
          <w:szCs w:val="22"/>
        </w:rPr>
        <w:t xml:space="preserve"> monitoring </w:t>
      </w:r>
      <w:r w:rsidR="2FBC2A2A" w:rsidRPr="00630703">
        <w:rPr>
          <w:rFonts w:eastAsiaTheme="minorEastAsia"/>
          <w:sz w:val="22"/>
          <w:szCs w:val="22"/>
        </w:rPr>
        <w:t xml:space="preserve">system in-band or out-of-band </w:t>
      </w:r>
      <w:r w:rsidR="0074A344" w:rsidRPr="00630703">
        <w:rPr>
          <w:rFonts w:eastAsiaTheme="minorEastAsia"/>
          <w:sz w:val="22"/>
          <w:szCs w:val="22"/>
        </w:rPr>
        <w:t>is desired, however not required</w:t>
      </w:r>
      <w:r w:rsidR="4943E76F" w:rsidRPr="00630703">
        <w:rPr>
          <w:rFonts w:eastAsiaTheme="minorEastAsia"/>
          <w:sz w:val="22"/>
          <w:szCs w:val="22"/>
        </w:rPr>
        <w:t>.</w:t>
      </w:r>
    </w:p>
    <w:p w14:paraId="3238FB3A" w14:textId="77777777" w:rsidR="00296847" w:rsidRPr="00630703" w:rsidRDefault="00296847" w:rsidP="00296847">
      <w:pPr>
        <w:jc w:val="both"/>
      </w:pPr>
    </w:p>
    <w:p w14:paraId="0801F070" w14:textId="4A179A6E" w:rsidR="008C49A4" w:rsidRPr="00630703" w:rsidRDefault="008C49A4" w:rsidP="008C49A4">
      <w:pPr>
        <w:jc w:val="both"/>
      </w:pPr>
      <w:r w:rsidRPr="00630703">
        <w:t xml:space="preserve">The </w:t>
      </w:r>
      <w:r w:rsidRPr="00630703">
        <w:rPr>
          <w:b/>
        </w:rPr>
        <w:t>Compute partition 1</w:t>
      </w:r>
      <w:r w:rsidRPr="00630703">
        <w:t xml:space="preserve"> should be based on the ARM processor technology</w:t>
      </w:r>
      <w:r w:rsidR="00222BD0" w:rsidRPr="00630703">
        <w:t xml:space="preserve"> and it must contain processors with SVE </w:t>
      </w:r>
      <w:r w:rsidR="007401F1" w:rsidRPr="00630703">
        <w:t xml:space="preserve">extension set and HBM memory. </w:t>
      </w:r>
      <w:r w:rsidR="00A2452C" w:rsidRPr="00630703">
        <w:t xml:space="preserve">An expected processor is A64FX as installed in </w:t>
      </w:r>
      <w:r w:rsidR="510D10E2" w:rsidRPr="00630703">
        <w:t xml:space="preserve">the </w:t>
      </w:r>
      <w:r w:rsidR="00A2452C" w:rsidRPr="00630703">
        <w:t>Fugaku machine</w:t>
      </w:r>
      <w:r w:rsidR="00F76E50" w:rsidRPr="00630703">
        <w:t xml:space="preserve"> and if </w:t>
      </w:r>
      <w:r w:rsidR="00254374" w:rsidRPr="00630703">
        <w:t>possible,</w:t>
      </w:r>
      <w:r w:rsidR="00F76E50" w:rsidRPr="00630703">
        <w:t xml:space="preserve"> we </w:t>
      </w:r>
      <w:r w:rsidR="005F51ED" w:rsidRPr="00630703">
        <w:t xml:space="preserve">are considering </w:t>
      </w:r>
      <w:r w:rsidR="00254374" w:rsidRPr="00630703">
        <w:t xml:space="preserve">the </w:t>
      </w:r>
      <w:r w:rsidR="005F51ED" w:rsidRPr="00630703">
        <w:t>TOFU interconnect.</w:t>
      </w:r>
    </w:p>
    <w:p w14:paraId="7D505B7D" w14:textId="77777777" w:rsidR="00A2452C" w:rsidRPr="00630703" w:rsidRDefault="00A2452C" w:rsidP="008C49A4">
      <w:pPr>
        <w:jc w:val="both"/>
      </w:pPr>
    </w:p>
    <w:p w14:paraId="1A5176AD" w14:textId="72B60E23" w:rsidR="008C49A4" w:rsidRPr="00630703" w:rsidRDefault="008C49A4" w:rsidP="008C49A4">
      <w:pPr>
        <w:jc w:val="both"/>
      </w:pPr>
      <w:r>
        <w:t xml:space="preserve">The </w:t>
      </w:r>
      <w:r w:rsidRPr="1F314AF1">
        <w:rPr>
          <w:b/>
          <w:bCs/>
        </w:rPr>
        <w:t>Compute partition 2</w:t>
      </w:r>
      <w:r>
        <w:t xml:space="preserve"> should be based on </w:t>
      </w:r>
      <w:r w:rsidR="00280B58">
        <w:t>x86 architecture (Intel Ice Lake)</w:t>
      </w:r>
      <w:r w:rsidR="006942A8">
        <w:t xml:space="preserve"> and in form </w:t>
      </w:r>
      <w:r w:rsidR="0782930B">
        <w:t xml:space="preserve">of </w:t>
      </w:r>
      <w:r w:rsidR="006942A8">
        <w:t xml:space="preserve">dual socket server. </w:t>
      </w:r>
      <w:r w:rsidR="003F5CA1">
        <w:t>The key technologies installed in partition are NVDIMM</w:t>
      </w:r>
      <w:r w:rsidR="00B87B9C">
        <w:t xml:space="preserve"> and FPGA accelerators. </w:t>
      </w:r>
      <w:r w:rsidR="002A619D">
        <w:t xml:space="preserve">If </w:t>
      </w:r>
      <w:r w:rsidR="7B48EC36">
        <w:t>possible,</w:t>
      </w:r>
      <w:r w:rsidR="002A619D">
        <w:t xml:space="preserve"> it should contain also </w:t>
      </w:r>
      <w:r w:rsidR="001330A9">
        <w:t xml:space="preserve">Intel Xe GPU(s), where multiple GPUs per node is important only if there is </w:t>
      </w:r>
      <w:r w:rsidR="00516726">
        <w:t xml:space="preserve">new interconnect technology (similar to NVLink) between them. </w:t>
      </w:r>
      <w:r w:rsidR="004E195E">
        <w:t>We expect this partition to have two servers where FPGA accelerator(s) is installed in one and Xe</w:t>
      </w:r>
      <w:r w:rsidR="00781A1B">
        <w:t xml:space="preserve"> GPU(s)</w:t>
      </w:r>
      <w:r w:rsidR="004E195E">
        <w:t xml:space="preserve"> in the second one. </w:t>
      </w:r>
      <w:r w:rsidR="00781A1B">
        <w:t xml:space="preserve">In terms of NVDIMM memory </w:t>
      </w:r>
      <w:r w:rsidR="009159A7">
        <w:t xml:space="preserve">it </w:t>
      </w:r>
      <w:r w:rsidR="00E45021">
        <w:t xml:space="preserve">should be </w:t>
      </w:r>
      <w:r w:rsidR="3C912ED5">
        <w:t>proposed</w:t>
      </w:r>
      <w:r w:rsidR="00E45021">
        <w:t xml:space="preserve"> whether larger capacity should be installed in one node or lower in both nodes. </w:t>
      </w:r>
    </w:p>
    <w:p w14:paraId="72849D46" w14:textId="77777777" w:rsidR="00E45021" w:rsidRPr="00630703" w:rsidRDefault="00E45021" w:rsidP="008C49A4">
      <w:pPr>
        <w:jc w:val="both"/>
      </w:pPr>
    </w:p>
    <w:p w14:paraId="6D245540" w14:textId="02E6DF1C" w:rsidR="00945FB9" w:rsidRPr="00630703" w:rsidRDefault="008C49A4" w:rsidP="008C49A4">
      <w:pPr>
        <w:jc w:val="both"/>
      </w:pPr>
      <w:r w:rsidRPr="00630703">
        <w:t xml:space="preserve">The </w:t>
      </w:r>
      <w:r w:rsidRPr="00630703">
        <w:rPr>
          <w:b/>
        </w:rPr>
        <w:t>Compute partition 3</w:t>
      </w:r>
      <w:r w:rsidRPr="00630703">
        <w:t xml:space="preserve"> </w:t>
      </w:r>
      <w:r w:rsidR="000B2B0D" w:rsidRPr="00630703">
        <w:t>should be based on IBM Power10 architecture</w:t>
      </w:r>
      <w:r w:rsidR="008B5626" w:rsidRPr="00630703">
        <w:t>. The key technolog</w:t>
      </w:r>
      <w:r w:rsidR="00EB3AD9" w:rsidRPr="00630703">
        <w:t>ies</w:t>
      </w:r>
      <w:r w:rsidR="008B5626" w:rsidRPr="00630703">
        <w:t xml:space="preserve"> </w:t>
      </w:r>
      <w:r w:rsidR="00EB3AD9" w:rsidRPr="00630703">
        <w:t>this platform shou</w:t>
      </w:r>
      <w:r w:rsidR="000F7A84" w:rsidRPr="00630703">
        <w:t>ld provide are:</w:t>
      </w:r>
      <w:r w:rsidR="003E417D" w:rsidRPr="00630703">
        <w:t xml:space="preserve"> (i)</w:t>
      </w:r>
      <w:r w:rsidR="000F7A84" w:rsidRPr="00630703">
        <w:t xml:space="preserve"> </w:t>
      </w:r>
      <w:r w:rsidR="00944118" w:rsidRPr="00630703">
        <w:t>PCIe gen 5</w:t>
      </w:r>
      <w:r w:rsidR="003E417D" w:rsidRPr="00630703">
        <w:t xml:space="preserve"> that can be potentially used for very fast local storage system; (ii) </w:t>
      </w:r>
      <w:r w:rsidR="00FD4D5B" w:rsidRPr="00630703">
        <w:t>connection of multiple nodes to provide one cache coherent SMP system</w:t>
      </w:r>
      <w:r w:rsidR="00A41EA5" w:rsidRPr="00630703">
        <w:t xml:space="preserve">. </w:t>
      </w:r>
      <w:r w:rsidR="00CF6801" w:rsidRPr="00630703">
        <w:t>These n</w:t>
      </w:r>
      <w:r w:rsidR="161269BD" w:rsidRPr="00630703">
        <w:t>o</w:t>
      </w:r>
      <w:r w:rsidR="00CF6801" w:rsidRPr="00630703">
        <w:t>des should have high memory capacity</w:t>
      </w:r>
      <w:r w:rsidR="58E22F77" w:rsidRPr="00630703">
        <w:t xml:space="preserve">, </w:t>
      </w:r>
      <w:r w:rsidR="24F1E25C" w:rsidRPr="00630703">
        <w:t>with</w:t>
      </w:r>
      <w:r w:rsidR="58E22F77" w:rsidRPr="00630703">
        <w:t xml:space="preserve"> all memory slots occupied</w:t>
      </w:r>
      <w:r w:rsidR="4DA87278" w:rsidRPr="00630703">
        <w:t xml:space="preserve"> by 32GB modules</w:t>
      </w:r>
      <w:r w:rsidR="58E22F77" w:rsidRPr="00630703">
        <w:t>.</w:t>
      </w:r>
      <w:r w:rsidR="6DEFE97F" w:rsidRPr="00630703">
        <w:t xml:space="preserve"> </w:t>
      </w:r>
    </w:p>
    <w:p w14:paraId="757CF07E" w14:textId="176F58F7" w:rsidR="00FF63A9" w:rsidRPr="00630703" w:rsidRDefault="00A41EA5" w:rsidP="008C49A4">
      <w:pPr>
        <w:jc w:val="both"/>
      </w:pPr>
      <w:r w:rsidRPr="00630703">
        <w:t xml:space="preserve">In Power9 </w:t>
      </w:r>
      <w:r w:rsidR="00FC2BFD" w:rsidRPr="00630703">
        <w:t xml:space="preserve">generation </w:t>
      </w:r>
      <w:r w:rsidR="00D964C3" w:rsidRPr="00630703">
        <w:t>there was a direct NVLink link between CPU and Nvidia GPUs. This support was removed from Power10 generation.</w:t>
      </w:r>
      <w:r w:rsidR="00BE2A67" w:rsidRPr="00630703">
        <w:t xml:space="preserve"> In any case we </w:t>
      </w:r>
      <w:r w:rsidR="0007615F" w:rsidRPr="00630703">
        <w:t xml:space="preserve">would like to </w:t>
      </w:r>
      <w:r w:rsidR="00FF63A9" w:rsidRPr="00630703">
        <w:t xml:space="preserve">have an NVIDIA GPU accelerator(s) in this </w:t>
      </w:r>
      <w:r w:rsidR="00DD532B" w:rsidRPr="00630703">
        <w:t>system</w:t>
      </w:r>
      <w:r w:rsidR="00FF63A9" w:rsidRPr="00630703">
        <w:t>, but we</w:t>
      </w:r>
      <w:r w:rsidR="007374E5" w:rsidRPr="00630703">
        <w:t xml:space="preserve"> are</w:t>
      </w:r>
      <w:r w:rsidR="00FF63A9" w:rsidRPr="00630703">
        <w:t xml:space="preserve"> not aiming for A100 as many of them will be in </w:t>
      </w:r>
      <w:r w:rsidR="00753CA9" w:rsidRPr="00630703">
        <w:t xml:space="preserve">EURO_IT4I installation. </w:t>
      </w:r>
      <w:r w:rsidR="2EE3AFDE" w:rsidRPr="00630703">
        <w:t xml:space="preserve">We aim for an T4 like </w:t>
      </w:r>
      <w:r w:rsidR="4870F5E5" w:rsidRPr="00630703">
        <w:t xml:space="preserve">card </w:t>
      </w:r>
      <w:r w:rsidR="2EE3AFDE" w:rsidRPr="00630703">
        <w:t>based on Ampere generation graphic cards.</w:t>
      </w:r>
    </w:p>
    <w:p w14:paraId="2C25441F" w14:textId="77777777" w:rsidR="008C49A4" w:rsidRPr="00630703" w:rsidRDefault="008C49A4" w:rsidP="008C49A4">
      <w:pPr>
        <w:jc w:val="both"/>
      </w:pPr>
    </w:p>
    <w:p w14:paraId="2CB31368" w14:textId="6F15928A" w:rsidR="008C49A4" w:rsidRPr="00630703" w:rsidRDefault="008C49A4" w:rsidP="008C49A4">
      <w:pPr>
        <w:jc w:val="both"/>
      </w:pPr>
      <w:r w:rsidRPr="00630703">
        <w:t xml:space="preserve">The </w:t>
      </w:r>
      <w:r w:rsidRPr="00630703">
        <w:rPr>
          <w:b/>
        </w:rPr>
        <w:t>Compute partition 4</w:t>
      </w:r>
      <w:r w:rsidR="00B23C48" w:rsidRPr="00630703">
        <w:rPr>
          <w:b/>
        </w:rPr>
        <w:t xml:space="preserve"> </w:t>
      </w:r>
      <w:r w:rsidR="00B23C48" w:rsidRPr="00630703">
        <w:t xml:space="preserve">architecture </w:t>
      </w:r>
      <w:r w:rsidR="003F3A2C" w:rsidRPr="00630703">
        <w:t>should be based on AMD Epyc CPUs in combination with AM</w:t>
      </w:r>
      <w:r w:rsidR="00AC104E" w:rsidRPr="00630703">
        <w:t>D</w:t>
      </w:r>
      <w:r w:rsidR="003F3A2C" w:rsidRPr="00630703">
        <w:t xml:space="preserve"> GPUs where the key requirements is </w:t>
      </w:r>
      <w:r w:rsidR="00725D7E" w:rsidRPr="00630703">
        <w:t xml:space="preserve">fast </w:t>
      </w:r>
      <w:r w:rsidR="00D03BFA" w:rsidRPr="00630703">
        <w:t xml:space="preserve">interconnect between CPU and GPU accelerator. This partition should also contain a Xilinx FPGA accelerator. </w:t>
      </w:r>
    </w:p>
    <w:p w14:paraId="1F5EE8CA" w14:textId="6EFC0AF6" w:rsidR="3D729C3A" w:rsidRPr="00630703" w:rsidRDefault="3D729C3A"/>
    <w:p w14:paraId="26E9D2FF" w14:textId="17AC13AE" w:rsidR="1D5C55FD" w:rsidRPr="00630703" w:rsidRDefault="00A778C7" w:rsidP="3295E924">
      <w:pPr>
        <w:jc w:val="both"/>
        <w:rPr>
          <w:b/>
        </w:rPr>
      </w:pPr>
      <w:r w:rsidRPr="00630703">
        <w:lastRenderedPageBreak/>
        <w:t xml:space="preserve">The </w:t>
      </w:r>
      <w:r w:rsidRPr="00630703">
        <w:rPr>
          <w:b/>
        </w:rPr>
        <w:t xml:space="preserve">Compute partition </w:t>
      </w:r>
      <w:r w:rsidR="64386B7E" w:rsidRPr="00630703">
        <w:rPr>
          <w:b/>
        </w:rPr>
        <w:t>5</w:t>
      </w:r>
      <w:r w:rsidR="3DC1DC9C" w:rsidRPr="00630703">
        <w:rPr>
          <w:b/>
        </w:rPr>
        <w:t xml:space="preserve"> </w:t>
      </w:r>
      <w:r w:rsidR="5C4B7956" w:rsidRPr="00630703">
        <w:t xml:space="preserve">should </w:t>
      </w:r>
      <w:r w:rsidR="1D5C55FD" w:rsidRPr="00630703">
        <w:t>provide overview of the so-called edge computing class of resource</w:t>
      </w:r>
      <w:r w:rsidR="6AF122EA" w:rsidRPr="00630703">
        <w:t xml:space="preserve">s. While edge is a very wide class, this partition should cover solutions powerful enough to provide </w:t>
      </w:r>
      <w:r w:rsidR="693C2133" w:rsidRPr="00630703">
        <w:t>data analytic capabilities (both CPU and GPU</w:t>
      </w:r>
      <w:r w:rsidR="27E10665" w:rsidRPr="00630703">
        <w:t>) in a form factor which should not require a data center to operate.</w:t>
      </w:r>
    </w:p>
    <w:p w14:paraId="479D26E5" w14:textId="016CC631" w:rsidR="7A4B4D2D" w:rsidRPr="00630703" w:rsidRDefault="04CE90BE" w:rsidP="1F314AF1">
      <w:pPr>
        <w:pStyle w:val="Odstavecseseznamem"/>
        <w:numPr>
          <w:ilvl w:val="0"/>
          <w:numId w:val="27"/>
        </w:numPr>
        <w:jc w:val="both"/>
        <w:rPr>
          <w:rFonts w:eastAsiaTheme="minorEastAsia"/>
          <w:b/>
          <w:bCs/>
          <w:color w:val="000000" w:themeColor="text1"/>
          <w:sz w:val="22"/>
          <w:szCs w:val="22"/>
        </w:rPr>
      </w:pPr>
      <w:r w:rsidRPr="1F314AF1">
        <w:rPr>
          <w:sz w:val="22"/>
          <w:szCs w:val="22"/>
        </w:rPr>
        <w:t>x</w:t>
      </w:r>
      <w:r w:rsidR="41C51D86" w:rsidRPr="1F314AF1">
        <w:rPr>
          <w:sz w:val="22"/>
          <w:szCs w:val="22"/>
        </w:rPr>
        <w:t>86_64 CPU</w:t>
      </w:r>
      <w:r w:rsidR="4C4C66B0" w:rsidRPr="1F314AF1">
        <w:rPr>
          <w:sz w:val="22"/>
          <w:szCs w:val="22"/>
        </w:rPr>
        <w:t xml:space="preserve">, </w:t>
      </w:r>
      <w:r w:rsidR="267492B9" w:rsidRPr="1F314AF1">
        <w:rPr>
          <w:sz w:val="22"/>
          <w:szCs w:val="22"/>
        </w:rPr>
        <w:t xml:space="preserve">TDP </w:t>
      </w:r>
      <w:r w:rsidR="4F42F32F" w:rsidRPr="1F314AF1">
        <w:rPr>
          <w:sz w:val="22"/>
          <w:szCs w:val="22"/>
        </w:rPr>
        <w:t xml:space="preserve">max. </w:t>
      </w:r>
      <w:r w:rsidR="267492B9" w:rsidRPr="1F314AF1">
        <w:rPr>
          <w:sz w:val="22"/>
          <w:szCs w:val="22"/>
        </w:rPr>
        <w:t>65 W</w:t>
      </w:r>
      <w:r w:rsidR="3CB139DD" w:rsidRPr="1F314AF1">
        <w:rPr>
          <w:sz w:val="22"/>
          <w:szCs w:val="22"/>
        </w:rPr>
        <w:t>,</w:t>
      </w:r>
      <w:r w:rsidR="67EF0F9A" w:rsidRPr="1F314AF1">
        <w:rPr>
          <w:sz w:val="22"/>
          <w:szCs w:val="22"/>
        </w:rPr>
        <w:t xml:space="preserve"> </w:t>
      </w:r>
      <w:r w:rsidR="1CA32D64" w:rsidRPr="1F314AF1">
        <w:rPr>
          <w:sz w:val="22"/>
          <w:szCs w:val="22"/>
        </w:rPr>
        <w:t>at least</w:t>
      </w:r>
      <w:r w:rsidR="267492B9" w:rsidRPr="1F314AF1">
        <w:rPr>
          <w:sz w:val="22"/>
          <w:szCs w:val="22"/>
        </w:rPr>
        <w:t xml:space="preserve"> </w:t>
      </w:r>
      <w:r w:rsidR="32440FF9" w:rsidRPr="1F314AF1">
        <w:rPr>
          <w:sz w:val="22"/>
          <w:szCs w:val="22"/>
        </w:rPr>
        <w:t>8</w:t>
      </w:r>
      <w:r w:rsidR="267492B9" w:rsidRPr="1F314AF1">
        <w:rPr>
          <w:sz w:val="22"/>
          <w:szCs w:val="22"/>
        </w:rPr>
        <w:t xml:space="preserve"> </w:t>
      </w:r>
      <w:r w:rsidR="32440FF9" w:rsidRPr="1F314AF1">
        <w:rPr>
          <w:sz w:val="22"/>
          <w:szCs w:val="22"/>
        </w:rPr>
        <w:t>cores</w:t>
      </w:r>
    </w:p>
    <w:p w14:paraId="7C0DED8A" w14:textId="68553F66" w:rsidR="7A4B4D2D" w:rsidRPr="00630703" w:rsidRDefault="0E357677" w:rsidP="1F314AF1">
      <w:pPr>
        <w:pStyle w:val="Odstavecseseznamem"/>
        <w:numPr>
          <w:ilvl w:val="0"/>
          <w:numId w:val="27"/>
        </w:numPr>
        <w:jc w:val="both"/>
        <w:rPr>
          <w:b/>
          <w:bCs/>
          <w:color w:val="000000" w:themeColor="text1"/>
          <w:sz w:val="22"/>
          <w:szCs w:val="22"/>
        </w:rPr>
      </w:pPr>
      <w:r w:rsidRPr="1F314AF1">
        <w:rPr>
          <w:sz w:val="22"/>
          <w:szCs w:val="22"/>
        </w:rPr>
        <w:t>CUDA</w:t>
      </w:r>
      <w:r w:rsidR="00A2A5E4" w:rsidRPr="1F314AF1">
        <w:rPr>
          <w:sz w:val="22"/>
          <w:szCs w:val="22"/>
        </w:rPr>
        <w:t xml:space="preserve"> programmable</w:t>
      </w:r>
      <w:r w:rsidR="2475B19A" w:rsidRPr="1F314AF1">
        <w:rPr>
          <w:sz w:val="22"/>
          <w:szCs w:val="22"/>
        </w:rPr>
        <w:t xml:space="preserve"> </w:t>
      </w:r>
      <w:r w:rsidR="6814B4FD" w:rsidRPr="1F314AF1">
        <w:rPr>
          <w:sz w:val="22"/>
          <w:szCs w:val="22"/>
        </w:rPr>
        <w:t>GPUs</w:t>
      </w:r>
      <w:r w:rsidR="257C1E25" w:rsidRPr="1F314AF1">
        <w:rPr>
          <w:sz w:val="22"/>
          <w:szCs w:val="22"/>
        </w:rPr>
        <w:t>; GPU</w:t>
      </w:r>
      <w:r w:rsidR="6FF08096" w:rsidRPr="1F314AF1">
        <w:rPr>
          <w:sz w:val="22"/>
          <w:szCs w:val="22"/>
        </w:rPr>
        <w:t xml:space="preserve"> </w:t>
      </w:r>
      <w:r w:rsidR="31315A38" w:rsidRPr="1F314AF1">
        <w:rPr>
          <w:sz w:val="22"/>
          <w:szCs w:val="22"/>
        </w:rPr>
        <w:t xml:space="preserve">TDP </w:t>
      </w:r>
      <w:r w:rsidR="534A36EA" w:rsidRPr="1F314AF1">
        <w:rPr>
          <w:sz w:val="22"/>
          <w:szCs w:val="22"/>
        </w:rPr>
        <w:t>max</w:t>
      </w:r>
      <w:r w:rsidR="5F256220" w:rsidRPr="1F314AF1">
        <w:rPr>
          <w:sz w:val="22"/>
          <w:szCs w:val="22"/>
        </w:rPr>
        <w:t>.</w:t>
      </w:r>
      <w:r w:rsidR="534A36EA" w:rsidRPr="1F314AF1">
        <w:rPr>
          <w:sz w:val="22"/>
          <w:szCs w:val="22"/>
        </w:rPr>
        <w:t xml:space="preserve"> </w:t>
      </w:r>
      <w:r w:rsidR="1BCF17EF" w:rsidRPr="1F314AF1">
        <w:rPr>
          <w:sz w:val="22"/>
          <w:szCs w:val="22"/>
        </w:rPr>
        <w:t>70W</w:t>
      </w:r>
      <w:r w:rsidR="055FB0A5" w:rsidRPr="1F314AF1">
        <w:rPr>
          <w:sz w:val="22"/>
          <w:szCs w:val="22"/>
        </w:rPr>
        <w:t xml:space="preserve">, </w:t>
      </w:r>
      <w:r w:rsidR="70ADD93C" w:rsidRPr="1F314AF1">
        <w:rPr>
          <w:sz w:val="22"/>
          <w:szCs w:val="22"/>
        </w:rPr>
        <w:t xml:space="preserve">at least </w:t>
      </w:r>
      <w:r w:rsidR="763E9168" w:rsidRPr="1F314AF1">
        <w:rPr>
          <w:sz w:val="22"/>
          <w:szCs w:val="22"/>
        </w:rPr>
        <w:t>6</w:t>
      </w:r>
      <w:r w:rsidR="055FB0A5" w:rsidRPr="1F314AF1">
        <w:rPr>
          <w:sz w:val="22"/>
          <w:szCs w:val="22"/>
        </w:rPr>
        <w:t xml:space="preserve"> TFlop/s FP32</w:t>
      </w:r>
    </w:p>
    <w:p w14:paraId="2BD3316A" w14:textId="1B07EAA0" w:rsidR="402D061D" w:rsidRPr="00630703" w:rsidRDefault="6D3DCF57" w:rsidP="1F314AF1">
      <w:pPr>
        <w:pStyle w:val="Odstavecseseznamem"/>
        <w:numPr>
          <w:ilvl w:val="0"/>
          <w:numId w:val="27"/>
        </w:numPr>
        <w:jc w:val="both"/>
        <w:rPr>
          <w:rFonts w:eastAsiaTheme="minorEastAsia"/>
          <w:color w:val="000000" w:themeColor="text1"/>
          <w:sz w:val="22"/>
          <w:szCs w:val="22"/>
        </w:rPr>
      </w:pPr>
      <w:r w:rsidRPr="1F314AF1">
        <w:rPr>
          <w:sz w:val="22"/>
          <w:szCs w:val="22"/>
        </w:rPr>
        <w:t>The solution does not have to be rack-mountable</w:t>
      </w:r>
      <w:r w:rsidR="00BF05EB" w:rsidRPr="1F314AF1">
        <w:rPr>
          <w:sz w:val="22"/>
          <w:szCs w:val="22"/>
        </w:rPr>
        <w:t>.</w:t>
      </w:r>
    </w:p>
    <w:p w14:paraId="07138E7F" w14:textId="3D6339AE" w:rsidR="402D061D" w:rsidRPr="00630703" w:rsidRDefault="22280924" w:rsidP="1F314AF1">
      <w:pPr>
        <w:pStyle w:val="Odstavecseseznamem"/>
        <w:numPr>
          <w:ilvl w:val="0"/>
          <w:numId w:val="27"/>
        </w:numPr>
        <w:jc w:val="both"/>
        <w:rPr>
          <w:color w:val="000000" w:themeColor="text1"/>
          <w:sz w:val="22"/>
          <w:szCs w:val="22"/>
        </w:rPr>
      </w:pPr>
      <w:r w:rsidRPr="1F314AF1">
        <w:rPr>
          <w:sz w:val="22"/>
          <w:szCs w:val="22"/>
        </w:rPr>
        <w:t>For</w:t>
      </w:r>
      <w:r w:rsidR="402D061D" w:rsidRPr="1F314AF1">
        <w:rPr>
          <w:sz w:val="22"/>
          <w:szCs w:val="22"/>
        </w:rPr>
        <w:t xml:space="preserve"> example: Atos BullSequana Edge </w:t>
      </w:r>
      <w:hyperlink r:id="rId12">
        <w:r w:rsidR="402D061D" w:rsidRPr="1F314AF1">
          <w:rPr>
            <w:sz w:val="22"/>
            <w:szCs w:val="22"/>
          </w:rPr>
          <w:t>https://atos.net/en/solutions/bullsequana-edge/atos-supports-nvidia-egx-ecosystem-as-an-edge-computing-driver</w:t>
        </w:r>
      </w:hyperlink>
      <w:r w:rsidR="00A97EB8">
        <w:rPr>
          <w:sz w:val="22"/>
          <w:szCs w:val="22"/>
        </w:rPr>
        <w:t xml:space="preserve"> </w:t>
      </w:r>
    </w:p>
    <w:p w14:paraId="5B89BCFC" w14:textId="0C66E8C1" w:rsidR="0062365F" w:rsidRPr="00582C7F" w:rsidRDefault="0062365F" w:rsidP="0062365F">
      <w:pPr>
        <w:jc w:val="both"/>
        <w:rPr>
          <w:rFonts w:eastAsiaTheme="minorEastAsia"/>
          <w:color w:val="000000" w:themeColor="text1"/>
        </w:rPr>
      </w:pPr>
    </w:p>
    <w:p w14:paraId="18EF057E" w14:textId="1DA55231" w:rsidR="0002578F" w:rsidRPr="00630703" w:rsidRDefault="0FE92E05" w:rsidP="0002578F">
      <w:pPr>
        <w:jc w:val="both"/>
        <w:rPr>
          <w:b/>
        </w:rPr>
      </w:pPr>
      <w:r w:rsidRPr="00630703">
        <w:t xml:space="preserve">The </w:t>
      </w:r>
      <w:r w:rsidR="2F23B302" w:rsidRPr="00630703">
        <w:rPr>
          <w:b/>
        </w:rPr>
        <w:t>Compute partition</w:t>
      </w:r>
      <w:r w:rsidR="434B01A8" w:rsidRPr="00630703">
        <w:rPr>
          <w:b/>
        </w:rPr>
        <w:t xml:space="preserve"> </w:t>
      </w:r>
      <w:r w:rsidR="190A4171" w:rsidRPr="00630703">
        <w:rPr>
          <w:b/>
        </w:rPr>
        <w:t>6</w:t>
      </w:r>
      <w:r w:rsidRPr="00630703">
        <w:rPr>
          <w:b/>
        </w:rPr>
        <w:t xml:space="preserve"> </w:t>
      </w:r>
      <w:r w:rsidRPr="00630703">
        <w:t xml:space="preserve">should </w:t>
      </w:r>
      <w:r w:rsidR="3E66674D" w:rsidRPr="00630703">
        <w:t xml:space="preserve">be </w:t>
      </w:r>
      <w:r w:rsidRPr="00630703">
        <w:t xml:space="preserve">based on </w:t>
      </w:r>
      <w:r w:rsidR="517346E7" w:rsidRPr="00630703">
        <w:t>single</w:t>
      </w:r>
      <w:r w:rsidR="58535AB1" w:rsidRPr="00630703">
        <w:t xml:space="preserve"> </w:t>
      </w:r>
      <w:r w:rsidR="39F62AD9" w:rsidRPr="00630703">
        <w:t xml:space="preserve">Graphcore AI/ML appliance which is delivered in form of 1U </w:t>
      </w:r>
      <w:r w:rsidR="412FAE59" w:rsidRPr="00630703">
        <w:t xml:space="preserve">server and requires management node. </w:t>
      </w:r>
      <w:r w:rsidR="705A0F70" w:rsidRPr="00630703">
        <w:t xml:space="preserve">For </w:t>
      </w:r>
      <w:r w:rsidR="564D32AE" w:rsidRPr="00630703">
        <w:t>implementation</w:t>
      </w:r>
      <w:r w:rsidR="512BC9EF" w:rsidRPr="00630703">
        <w:t xml:space="preserve"> of management node</w:t>
      </w:r>
      <w:r w:rsidR="412FAE59" w:rsidRPr="00630703">
        <w:t xml:space="preserve"> </w:t>
      </w:r>
      <w:r w:rsidR="1310940E" w:rsidRPr="00630703">
        <w:t xml:space="preserve">IT4I will provide a </w:t>
      </w:r>
      <w:r w:rsidR="35F289D5" w:rsidRPr="00630703">
        <w:t>virtual</w:t>
      </w:r>
      <w:r w:rsidR="1310940E" w:rsidRPr="00630703">
        <w:t xml:space="preserve"> machine</w:t>
      </w:r>
      <w:r w:rsidR="3096BB6C" w:rsidRPr="00630703">
        <w:t xml:space="preserve"> in its </w:t>
      </w:r>
      <w:r w:rsidR="0CBCFF60" w:rsidRPr="00630703">
        <w:t xml:space="preserve">server virtualization </w:t>
      </w:r>
      <w:r w:rsidR="3096BB6C" w:rsidRPr="00630703">
        <w:t>infrastructure</w:t>
      </w:r>
      <w:r w:rsidR="3CCB3C2B" w:rsidRPr="00630703">
        <w:t xml:space="preserve">. </w:t>
      </w:r>
      <w:r w:rsidR="28AA2165" w:rsidRPr="00630703">
        <w:t xml:space="preserve">This partition is excluded from the common requirements for </w:t>
      </w:r>
      <w:r w:rsidR="28AA2165" w:rsidRPr="00630703">
        <w:rPr>
          <w:b/>
        </w:rPr>
        <w:t>all compute partitions.</w:t>
      </w:r>
    </w:p>
    <w:p w14:paraId="068A2B85" w14:textId="77777777" w:rsidR="0096683E" w:rsidRPr="00630703" w:rsidRDefault="0096683E" w:rsidP="00CD1275">
      <w:pPr>
        <w:jc w:val="both"/>
        <w:rPr>
          <w:b/>
        </w:rPr>
      </w:pPr>
    </w:p>
    <w:p w14:paraId="0E58E46C" w14:textId="3EC46100" w:rsidR="00CD1275" w:rsidRPr="00630703" w:rsidRDefault="09E7C2BC" w:rsidP="1F314AF1">
      <w:pPr>
        <w:jc w:val="both"/>
        <w:rPr>
          <w:b/>
          <w:bCs/>
        </w:rPr>
      </w:pPr>
      <w:r w:rsidRPr="1F314AF1">
        <w:rPr>
          <w:b/>
          <w:bCs/>
        </w:rPr>
        <w:t xml:space="preserve">In network computing </w:t>
      </w:r>
      <w:r w:rsidR="227F3AD4" w:rsidRPr="1F314AF1">
        <w:rPr>
          <w:b/>
          <w:bCs/>
        </w:rPr>
        <w:t>func</w:t>
      </w:r>
      <w:r w:rsidR="5F98BA1C" w:rsidRPr="1F314AF1">
        <w:rPr>
          <w:b/>
          <w:bCs/>
        </w:rPr>
        <w:t>t</w:t>
      </w:r>
      <w:r w:rsidR="227F3AD4" w:rsidRPr="1F314AF1">
        <w:rPr>
          <w:b/>
          <w:bCs/>
        </w:rPr>
        <w:t>ionality</w:t>
      </w:r>
    </w:p>
    <w:p w14:paraId="4A7DBB36" w14:textId="57C10A3C" w:rsidR="7EA4DD1D" w:rsidRPr="00630703" w:rsidRDefault="09E7C2BC" w:rsidP="7EA4DD1D">
      <w:pPr>
        <w:jc w:val="both"/>
      </w:pPr>
      <w:r>
        <w:t xml:space="preserve">Contracting authority is also looking for in network computing functionality. This should be realized by inclusion of at least two programmable NIC cards into </w:t>
      </w:r>
      <w:r w:rsidR="13048EBD">
        <w:t xml:space="preserve">the Compute partition 2 or </w:t>
      </w:r>
      <w:r w:rsidR="671B1433">
        <w:t xml:space="preserve">the </w:t>
      </w:r>
      <w:r w:rsidR="13048EBD">
        <w:t xml:space="preserve">Compute partition 4. </w:t>
      </w:r>
      <w:r w:rsidR="00BC3CE4">
        <w:t>Each NIC should also contain a tightly coupled GPU accelerator</w:t>
      </w:r>
      <w:r w:rsidR="00F33F44">
        <w:t xml:space="preserve"> (on the same PCB) </w:t>
      </w:r>
      <w:r w:rsidR="0096683E">
        <w:t>programmable with</w:t>
      </w:r>
      <w:r w:rsidR="00721C0B">
        <w:t xml:space="preserve"> CUDA</w:t>
      </w:r>
      <w:r w:rsidR="13048EBD">
        <w:t>, see for example EGX 100 product by NVIDIA.</w:t>
      </w:r>
    </w:p>
    <w:p w14:paraId="24E2605D" w14:textId="77777777" w:rsidR="000839A6" w:rsidRPr="00630703" w:rsidRDefault="000839A6" w:rsidP="3DFBC87B">
      <w:pPr>
        <w:jc w:val="both"/>
        <w:rPr>
          <w:b/>
        </w:rPr>
      </w:pPr>
    </w:p>
    <w:p w14:paraId="4B5E10D0" w14:textId="6DD16B52" w:rsidR="12974C66" w:rsidRPr="00630703" w:rsidRDefault="12974C66" w:rsidP="3DFBC87B">
      <w:pPr>
        <w:jc w:val="both"/>
        <w:rPr>
          <w:b/>
        </w:rPr>
      </w:pPr>
      <w:r w:rsidRPr="00630703">
        <w:rPr>
          <w:b/>
        </w:rPr>
        <w:t>High speed interconnections</w:t>
      </w:r>
    </w:p>
    <w:p w14:paraId="7C3A5F34" w14:textId="50D4D17E" w:rsidR="1E6C4B22" w:rsidRPr="00630703" w:rsidRDefault="1E6C4B22" w:rsidP="5138F969">
      <w:pPr>
        <w:jc w:val="both"/>
      </w:pPr>
      <w:r>
        <w:t>All nodes in each partition should be connected using high speed interconnections</w:t>
      </w:r>
      <w:r w:rsidR="17E50E65">
        <w:t>, these interconnections are intended for computations</w:t>
      </w:r>
      <w:r w:rsidR="29A82617">
        <w:t xml:space="preserve">, </w:t>
      </w:r>
      <w:r w:rsidR="05357D5B">
        <w:t>G</w:t>
      </w:r>
      <w:r w:rsidR="29A82617">
        <w:t>lobal interconnect connecting all partitions nod</w:t>
      </w:r>
      <w:r w:rsidR="3BD384FF">
        <w:t xml:space="preserve">es </w:t>
      </w:r>
      <w:r w:rsidR="29A82617">
        <w:t>is not mandatory</w:t>
      </w:r>
      <w:r w:rsidR="4117DD08">
        <w:t xml:space="preserve"> but is </w:t>
      </w:r>
      <w:r w:rsidR="56ACE73E">
        <w:t>allowed</w:t>
      </w:r>
      <w:r>
        <w:t>.</w:t>
      </w:r>
      <w:r w:rsidR="1D10FEB4">
        <w:t xml:space="preserve"> Procurer is interested in “native” interconnect for a given architecture</w:t>
      </w:r>
      <w:r w:rsidR="41472097">
        <w:t xml:space="preserve">, “back-to-back” connection without switches is </w:t>
      </w:r>
      <w:r w:rsidR="09607C34">
        <w:t xml:space="preserve">the </w:t>
      </w:r>
      <w:r w:rsidR="1AAFFE90">
        <w:t>preferred way</w:t>
      </w:r>
      <w:r w:rsidR="39AF575F">
        <w:t xml:space="preserve"> (if possible)</w:t>
      </w:r>
      <w:r w:rsidR="2E67909F">
        <w:t>. As an alternative,</w:t>
      </w:r>
      <w:r w:rsidR="1E152C17">
        <w:t xml:space="preserve"> standard</w:t>
      </w:r>
      <w:r w:rsidR="56D7AD06">
        <w:t xml:space="preserve"> HPC</w:t>
      </w:r>
      <w:r w:rsidR="4AA811D7">
        <w:t xml:space="preserve"> </w:t>
      </w:r>
      <w:r w:rsidR="55040D88">
        <w:t>(RDMA)</w:t>
      </w:r>
      <w:r w:rsidR="56D7AD06">
        <w:t xml:space="preserve"> network</w:t>
      </w:r>
      <w:r w:rsidR="355D00B9">
        <w:t xml:space="preserve"> technology could be used</w:t>
      </w:r>
      <w:r w:rsidR="5668E45C">
        <w:t>, we consider Infiniband technology.</w:t>
      </w:r>
      <w:r w:rsidR="73FAB58C">
        <w:t xml:space="preserve"> Interconnections should provide </w:t>
      </w:r>
      <w:r w:rsidR="3555D05B">
        <w:t xml:space="preserve">bandwidth </w:t>
      </w:r>
      <w:r w:rsidR="73FAB58C">
        <w:t>at least 100Gb/s (port to port)</w:t>
      </w:r>
      <w:r w:rsidR="20F13D9A">
        <w:t>.</w:t>
      </w:r>
      <w:r w:rsidR="4F540F18">
        <w:t xml:space="preserve"> </w:t>
      </w:r>
      <w:r w:rsidR="3401D102">
        <w:t>Compute p</w:t>
      </w:r>
      <w:r w:rsidR="4F540F18">
        <w:t>artitions 5 and 6 are excluded from this requirement.</w:t>
      </w:r>
    </w:p>
    <w:p w14:paraId="7BD86C89" w14:textId="310D155B" w:rsidR="058035FD" w:rsidRPr="00630703" w:rsidRDefault="058035FD" w:rsidP="5138F969">
      <w:pPr>
        <w:jc w:val="both"/>
      </w:pPr>
    </w:p>
    <w:p w14:paraId="7A572EC5" w14:textId="4A0092A0" w:rsidR="20C670FF" w:rsidRPr="00630703" w:rsidRDefault="7F53D26D" w:rsidP="3295E924">
      <w:pPr>
        <w:jc w:val="both"/>
        <w:rPr>
          <w:rFonts w:eastAsia="Calibri" w:cstheme="minorHAnsi"/>
        </w:rPr>
      </w:pPr>
      <w:r w:rsidRPr="00630703">
        <w:rPr>
          <w:rFonts w:eastAsia="Calibri" w:cstheme="minorHAnsi"/>
          <w:b/>
          <w:bCs/>
        </w:rPr>
        <w:t>LAN infrastructure</w:t>
      </w:r>
    </w:p>
    <w:p w14:paraId="3812FA6F" w14:textId="34D7BE63" w:rsidR="17D4992F" w:rsidRPr="00630703" w:rsidRDefault="17D4992F" w:rsidP="3295E924">
      <w:pPr>
        <w:jc w:val="both"/>
        <w:rPr>
          <w:rFonts w:eastAsia="Calibri" w:cstheme="minorHAnsi"/>
        </w:rPr>
      </w:pPr>
      <w:r w:rsidRPr="00630703">
        <w:rPr>
          <w:rFonts w:eastAsia="Calibri" w:cstheme="minorHAnsi"/>
        </w:rPr>
        <w:t>The system should include equipment for complete implementation of secure</w:t>
      </w:r>
      <w:r w:rsidRPr="00630703">
        <w:rPr>
          <w:rFonts w:eastAsia="Calibri" w:cstheme="minorHAnsi"/>
          <w:b/>
          <w:bCs/>
        </w:rPr>
        <w:t xml:space="preserve"> LAN infrastructure</w:t>
      </w:r>
      <w:r w:rsidRPr="00630703">
        <w:rPr>
          <w:rFonts w:eastAsia="Calibri" w:cstheme="minorHAnsi"/>
        </w:rPr>
        <w:t xml:space="preserve"> and its interconnection with the </w:t>
      </w:r>
      <w:r w:rsidR="36CE2319" w:rsidRPr="00630703">
        <w:rPr>
          <w:rFonts w:eastAsia="Calibri" w:cstheme="minorHAnsi"/>
        </w:rPr>
        <w:t xml:space="preserve">procurer’s </w:t>
      </w:r>
      <w:r w:rsidRPr="00630703">
        <w:rPr>
          <w:rFonts w:eastAsia="Calibri" w:cstheme="minorHAnsi"/>
        </w:rPr>
        <w:t>WAN</w:t>
      </w:r>
      <w:r w:rsidR="4D1879B6" w:rsidRPr="00630703">
        <w:rPr>
          <w:rFonts w:eastAsia="Calibri" w:cstheme="minorHAnsi"/>
        </w:rPr>
        <w:t xml:space="preserve">/LAN </w:t>
      </w:r>
      <w:r w:rsidR="4902899B" w:rsidRPr="00630703">
        <w:rPr>
          <w:rFonts w:eastAsia="Calibri" w:cstheme="minorHAnsi"/>
        </w:rPr>
        <w:t>central devices</w:t>
      </w:r>
      <w:r w:rsidRPr="00630703">
        <w:rPr>
          <w:rFonts w:eastAsia="Calibri" w:cstheme="minorHAnsi"/>
        </w:rPr>
        <w:t xml:space="preserve">. </w:t>
      </w:r>
      <w:r w:rsidR="5FA581B5" w:rsidRPr="00630703">
        <w:rPr>
          <w:rFonts w:eastAsia="Calibri" w:cstheme="minorHAnsi"/>
        </w:rPr>
        <w:t>LAN is intended</w:t>
      </w:r>
      <w:r w:rsidR="7D9CD97F" w:rsidRPr="00630703">
        <w:rPr>
          <w:rFonts w:eastAsia="Calibri" w:cstheme="minorHAnsi"/>
        </w:rPr>
        <w:t xml:space="preserve"> </w:t>
      </w:r>
      <w:r w:rsidR="5FA581B5" w:rsidRPr="00630703">
        <w:rPr>
          <w:rFonts w:eastAsia="Calibri" w:cstheme="minorHAnsi"/>
        </w:rPr>
        <w:t xml:space="preserve">for </w:t>
      </w:r>
      <w:r w:rsidR="12F4670D" w:rsidRPr="00630703">
        <w:rPr>
          <w:rFonts w:eastAsia="Calibri" w:cstheme="minorHAnsi"/>
        </w:rPr>
        <w:t xml:space="preserve">internal communication </w:t>
      </w:r>
      <w:r w:rsidR="612D48B3" w:rsidRPr="00630703">
        <w:rPr>
          <w:rFonts w:eastAsia="Calibri" w:cstheme="minorHAnsi"/>
        </w:rPr>
        <w:t>as well for access to the system</w:t>
      </w:r>
      <w:r w:rsidR="6B8FC262" w:rsidRPr="00630703">
        <w:rPr>
          <w:rFonts w:eastAsia="Calibri" w:cstheme="minorHAnsi"/>
        </w:rPr>
        <w:t xml:space="preserve"> and external services</w:t>
      </w:r>
      <w:r w:rsidR="38642331" w:rsidRPr="00630703">
        <w:rPr>
          <w:rFonts w:eastAsia="Calibri" w:cstheme="minorHAnsi"/>
        </w:rPr>
        <w:t>;</w:t>
      </w:r>
      <w:r w:rsidR="6F0C71E6" w:rsidRPr="00630703">
        <w:rPr>
          <w:rFonts w:eastAsia="Calibri" w:cstheme="minorHAnsi"/>
        </w:rPr>
        <w:t xml:space="preserve"> </w:t>
      </w:r>
      <w:r w:rsidR="12F4670D" w:rsidRPr="00630703">
        <w:rPr>
          <w:rFonts w:eastAsia="Calibri" w:cstheme="minorHAnsi"/>
        </w:rPr>
        <w:t xml:space="preserve">particularly for access to </w:t>
      </w:r>
      <w:r w:rsidR="5FA581B5" w:rsidRPr="00630703">
        <w:rPr>
          <w:rFonts w:eastAsia="Calibri" w:cstheme="minorHAnsi"/>
        </w:rPr>
        <w:t>management of nodes, access to nodes</w:t>
      </w:r>
      <w:r w:rsidR="037F3DC2" w:rsidRPr="00630703">
        <w:rPr>
          <w:rFonts w:eastAsia="Calibri" w:cstheme="minorHAnsi"/>
        </w:rPr>
        <w:t xml:space="preserve">, </w:t>
      </w:r>
      <w:r w:rsidR="26218B0C" w:rsidRPr="00630703">
        <w:rPr>
          <w:rFonts w:eastAsia="Calibri" w:cstheme="minorHAnsi"/>
        </w:rPr>
        <w:t>data access</w:t>
      </w:r>
      <w:r w:rsidR="63BB2D79" w:rsidRPr="00630703">
        <w:rPr>
          <w:rFonts w:eastAsia="Calibri" w:cstheme="minorHAnsi"/>
        </w:rPr>
        <w:t>/transfers</w:t>
      </w:r>
      <w:r w:rsidR="26218B0C" w:rsidRPr="00630703">
        <w:rPr>
          <w:rFonts w:eastAsia="Calibri" w:cstheme="minorHAnsi"/>
        </w:rPr>
        <w:t xml:space="preserve"> (file services)</w:t>
      </w:r>
      <w:r w:rsidR="6ED42C5A" w:rsidRPr="00630703">
        <w:rPr>
          <w:rFonts w:eastAsia="Calibri" w:cstheme="minorHAnsi"/>
        </w:rPr>
        <w:t>, access to services</w:t>
      </w:r>
      <w:r w:rsidR="26218B0C" w:rsidRPr="00630703">
        <w:rPr>
          <w:rFonts w:eastAsia="Calibri" w:cstheme="minorHAnsi"/>
        </w:rPr>
        <w:t xml:space="preserve">. </w:t>
      </w:r>
      <w:r w:rsidR="5FA581B5" w:rsidRPr="00630703">
        <w:rPr>
          <w:rFonts w:eastAsia="Calibri" w:cstheme="minorHAnsi"/>
        </w:rPr>
        <w:t>The LAN should consist of individual L3 networks that should be based on individual L2 networks (represented either by a VLAN or by separate hardware equipment).</w:t>
      </w:r>
      <w:r w:rsidR="050FDCB2" w:rsidRPr="00630703">
        <w:rPr>
          <w:rFonts w:eastAsia="Calibri" w:cstheme="minorHAnsi"/>
        </w:rPr>
        <w:t xml:space="preserve"> </w:t>
      </w:r>
      <w:r w:rsidR="1F8F339D" w:rsidRPr="00630703">
        <w:rPr>
          <w:rFonts w:eastAsia="Calibri" w:cstheme="minorHAnsi"/>
        </w:rPr>
        <w:t xml:space="preserve">Connection to individual node should provide </w:t>
      </w:r>
      <w:r w:rsidR="7115BE1A" w:rsidRPr="00630703">
        <w:rPr>
          <w:rFonts w:eastAsia="Calibri" w:cstheme="minorHAnsi"/>
        </w:rPr>
        <w:t xml:space="preserve">bandwidth </w:t>
      </w:r>
      <w:r w:rsidR="1F8F339D" w:rsidRPr="00630703">
        <w:rPr>
          <w:rFonts w:eastAsia="Calibri" w:cstheme="minorHAnsi"/>
        </w:rPr>
        <w:t>at least 10Gb/s, 100Gb/s is</w:t>
      </w:r>
      <w:r w:rsidR="66CFF12B" w:rsidRPr="00630703">
        <w:rPr>
          <w:rFonts w:eastAsia="Calibri" w:cstheme="minorHAnsi"/>
        </w:rPr>
        <w:t xml:space="preserve"> envisioned</w:t>
      </w:r>
      <w:r w:rsidR="1714EF2F" w:rsidRPr="00630703">
        <w:rPr>
          <w:rFonts w:eastAsia="Calibri" w:cstheme="minorHAnsi"/>
        </w:rPr>
        <w:t>.</w:t>
      </w:r>
      <w:r w:rsidR="7092A4EB" w:rsidRPr="00630703">
        <w:rPr>
          <w:rFonts w:eastAsia="Calibri" w:cstheme="minorHAnsi"/>
        </w:rPr>
        <w:t xml:space="preserve"> For interconnection with the procurer’s WAN/LAN central devices two 100Gb/s links will be used.</w:t>
      </w:r>
    </w:p>
    <w:p w14:paraId="4AB355E6" w14:textId="4A15E372" w:rsidR="00E533E0" w:rsidRPr="00630703" w:rsidRDefault="00E533E0" w:rsidP="00E533E0">
      <w:pPr>
        <w:jc w:val="both"/>
      </w:pPr>
    </w:p>
    <w:p w14:paraId="6066890D" w14:textId="77777777" w:rsidR="00D40DDD" w:rsidRDefault="00D40DDD">
      <w:pPr>
        <w:rPr>
          <w:b/>
        </w:rPr>
      </w:pPr>
      <w:r>
        <w:rPr>
          <w:b/>
        </w:rPr>
        <w:br w:type="page"/>
      </w:r>
    </w:p>
    <w:p w14:paraId="7C0949BD" w14:textId="5AA3FE7B" w:rsidR="2277C0D0" w:rsidRPr="00630703" w:rsidRDefault="2277C0D0" w:rsidP="2E654824">
      <w:pPr>
        <w:jc w:val="both"/>
        <w:rPr>
          <w:rFonts w:eastAsia="Calibri" w:cstheme="minorHAnsi"/>
        </w:rPr>
      </w:pPr>
      <w:r w:rsidRPr="00630703">
        <w:rPr>
          <w:b/>
        </w:rPr>
        <w:lastRenderedPageBreak/>
        <w:t>Software equipment</w:t>
      </w:r>
    </w:p>
    <w:p w14:paraId="5B933C12" w14:textId="3BA9AC6E" w:rsidR="3295E924" w:rsidRPr="00630703" w:rsidRDefault="05E09883" w:rsidP="3295E924">
      <w:pPr>
        <w:jc w:val="both"/>
        <w:rPr>
          <w:rFonts w:eastAsia="Calibri" w:cstheme="minorHAnsi"/>
        </w:rPr>
      </w:pPr>
      <w:r w:rsidRPr="00630703">
        <w:t xml:space="preserve">Delivery should provide </w:t>
      </w:r>
      <w:r w:rsidRPr="00630703">
        <w:rPr>
          <w:b/>
        </w:rPr>
        <w:t>software equipment</w:t>
      </w:r>
      <w:r w:rsidRPr="00630703">
        <w:t xml:space="preserve"> (operating system, drivers, libraries, development environment) required for efficient use of compute partitions. Preferred </w:t>
      </w:r>
      <w:r w:rsidRPr="00630703">
        <w:rPr>
          <w:rFonts w:eastAsia="Calibri" w:cstheme="minorHAnsi"/>
        </w:rPr>
        <w:t>operating system for nodes is RHEL or CentOS. If needed appropriate licenses should be provided as well for 4 years.</w:t>
      </w:r>
    </w:p>
    <w:p w14:paraId="73E13393" w14:textId="51B9C718" w:rsidR="006C369E" w:rsidRPr="00630703" w:rsidRDefault="006C369E" w:rsidP="006C369E">
      <w:pPr>
        <w:jc w:val="both"/>
        <w:rPr>
          <w:rFonts w:eastAsia="Calibri" w:cstheme="minorHAnsi"/>
        </w:rPr>
      </w:pPr>
    </w:p>
    <w:p w14:paraId="18E11532" w14:textId="112C9DDD" w:rsidR="3DBC675B" w:rsidRPr="00630703" w:rsidRDefault="3DBC675B" w:rsidP="09CAD0FB">
      <w:pPr>
        <w:jc w:val="both"/>
        <w:rPr>
          <w:rFonts w:eastAsia="Calibri" w:cstheme="minorHAnsi"/>
          <w:b/>
        </w:rPr>
      </w:pPr>
      <w:commentRangeStart w:id="1"/>
      <w:r w:rsidRPr="00630703">
        <w:rPr>
          <w:rFonts w:eastAsia="Calibri" w:cstheme="minorHAnsi"/>
          <w:b/>
        </w:rPr>
        <w:t>Integration into data center</w:t>
      </w:r>
    </w:p>
    <w:p w14:paraId="665D0386" w14:textId="38A50DDF" w:rsidR="000839A6" w:rsidRPr="00630703" w:rsidRDefault="29799C3D" w:rsidP="3295E924">
      <w:pPr>
        <w:jc w:val="both"/>
        <w:rPr>
          <w:rFonts w:eastAsia="Calibri"/>
        </w:rPr>
      </w:pPr>
      <w:r w:rsidRPr="277FA1C9">
        <w:rPr>
          <w:rFonts w:eastAsia="Calibri"/>
        </w:rPr>
        <w:t xml:space="preserve">The system should </w:t>
      </w:r>
      <w:r w:rsidR="352751DA" w:rsidRPr="277FA1C9">
        <w:rPr>
          <w:rFonts w:eastAsia="Calibri"/>
        </w:rPr>
        <w:t xml:space="preserve">contain necessary rack(s) and should </w:t>
      </w:r>
      <w:r w:rsidRPr="277FA1C9">
        <w:rPr>
          <w:rFonts w:eastAsia="Calibri"/>
        </w:rPr>
        <w:t xml:space="preserve">be completely integrated into the power and cooling infrastructure of the </w:t>
      </w:r>
      <w:r w:rsidR="7ACE1278" w:rsidRPr="277FA1C9">
        <w:rPr>
          <w:rFonts w:eastAsia="Calibri"/>
        </w:rPr>
        <w:t xml:space="preserve">procurer’s </w:t>
      </w:r>
      <w:r w:rsidRPr="277FA1C9">
        <w:rPr>
          <w:rFonts w:eastAsia="Calibri"/>
        </w:rPr>
        <w:t>data center including connection to the central measurement-and-regulation system.</w:t>
      </w:r>
      <w:commentRangeEnd w:id="1"/>
      <w:r w:rsidR="000A4130">
        <w:rPr>
          <w:rStyle w:val="Odkaznakoment"/>
        </w:rPr>
        <w:commentReference w:id="1"/>
      </w:r>
    </w:p>
    <w:p w14:paraId="4AA42E98" w14:textId="0D617F90" w:rsidR="29292966" w:rsidRPr="00630703" w:rsidRDefault="29292966" w:rsidP="29292966">
      <w:pPr>
        <w:jc w:val="both"/>
        <w:rPr>
          <w:rFonts w:eastAsia="Calibri" w:cstheme="minorHAnsi"/>
        </w:rPr>
      </w:pPr>
    </w:p>
    <w:p w14:paraId="5876EE06" w14:textId="732EAD54" w:rsidR="691F36CB" w:rsidRPr="00630703" w:rsidRDefault="5A9B0EAA" w:rsidP="2C5E024E">
      <w:pPr>
        <w:jc w:val="both"/>
        <w:rPr>
          <w:b/>
        </w:rPr>
      </w:pPr>
      <w:r w:rsidRPr="00630703">
        <w:rPr>
          <w:b/>
        </w:rPr>
        <w:t>Budget</w:t>
      </w:r>
    </w:p>
    <w:p w14:paraId="591AF55E" w14:textId="6FFDC852" w:rsidR="462B8027" w:rsidRPr="00630703" w:rsidRDefault="462B8027" w:rsidP="77A950D6">
      <w:pPr>
        <w:jc w:val="both"/>
      </w:pPr>
      <w:r w:rsidRPr="00630703">
        <w:t>The</w:t>
      </w:r>
      <w:r w:rsidR="42899F49" w:rsidRPr="00630703">
        <w:t xml:space="preserve"> </w:t>
      </w:r>
      <w:r w:rsidRPr="00630703">
        <w:t xml:space="preserve">contracting authority has </w:t>
      </w:r>
      <w:r w:rsidR="0B17C554" w:rsidRPr="00630703">
        <w:t>dedicated</w:t>
      </w:r>
      <w:r w:rsidRPr="00630703">
        <w:t xml:space="preserve"> funds in the amount of</w:t>
      </w:r>
      <w:r w:rsidR="5C20D603" w:rsidRPr="00630703">
        <w:t xml:space="preserve"> </w:t>
      </w:r>
      <w:ins w:id="2" w:author="Jurena Jan" w:date="2021-01-28T11:45:00Z">
        <w:r w:rsidR="00150A7E">
          <w:rPr>
            <w:rFonts w:ascii="Calibri" w:hAnsi="Calibri"/>
            <w:color w:val="000000"/>
            <w:lang w:val="en-GB"/>
          </w:rPr>
          <w:t>CZK</w:t>
        </w:r>
        <w:r w:rsidR="00150A7E" w:rsidRPr="00C40F55">
          <w:rPr>
            <w:rFonts w:ascii="Calibri" w:hAnsi="Calibri"/>
            <w:color w:val="000000"/>
            <w:lang w:val="en-GB"/>
          </w:rPr>
          <w:t xml:space="preserve"> </w:t>
        </w:r>
        <w:r w:rsidR="00150A7E">
          <w:rPr>
            <w:rFonts w:ascii="Calibri" w:hAnsi="Calibri"/>
            <w:color w:val="000000"/>
            <w:lang w:val="en-GB"/>
          </w:rPr>
          <w:t>9</w:t>
        </w:r>
        <w:r w:rsidR="00150A7E" w:rsidRPr="00C40F55">
          <w:rPr>
            <w:rFonts w:ascii="Calibri" w:hAnsi="Calibri"/>
            <w:color w:val="000000"/>
            <w:lang w:val="en-GB"/>
          </w:rPr>
          <w:t xml:space="preserve"> million excl. VAT</w:t>
        </w:r>
      </w:ins>
      <w:del w:id="3" w:author="Jurena Jan" w:date="2021-01-28T11:45:00Z">
        <w:r w:rsidR="5BD9C734" w:rsidDel="00150A7E">
          <w:delText>9</w:delText>
        </w:r>
        <w:r w:rsidR="57B196E5" w:rsidDel="00150A7E">
          <w:delText xml:space="preserve"> </w:delText>
        </w:r>
        <w:r w:rsidR="785F0D9E" w:rsidDel="00150A7E">
          <w:delText>0</w:delText>
        </w:r>
        <w:r w:rsidR="57B196E5" w:rsidDel="00150A7E">
          <w:delText>00</w:delText>
        </w:r>
        <w:r w:rsidR="5C20D603" w:rsidRPr="00630703" w:rsidDel="00150A7E">
          <w:delText xml:space="preserve"> 000 Kč</w:delText>
        </w:r>
        <w:r w:rsidR="0F5267AC" w:rsidDel="00150A7E">
          <w:delText xml:space="preserve"> bez DPH</w:delText>
        </w:r>
      </w:del>
      <w:r w:rsidR="1A59F730" w:rsidRPr="00630703">
        <w:t>.</w:t>
      </w:r>
    </w:p>
    <w:p w14:paraId="7A36AE73" w14:textId="67E0999A" w:rsidR="00FE0618" w:rsidRPr="00630703" w:rsidRDefault="00FE0618" w:rsidP="00FE0618">
      <w:pPr>
        <w:jc w:val="both"/>
      </w:pPr>
    </w:p>
    <w:p w14:paraId="42623D26" w14:textId="179C2CFF" w:rsidR="20022E77" w:rsidRPr="00630703" w:rsidRDefault="0CEF81D2" w:rsidP="20022E77">
      <w:pPr>
        <w:jc w:val="both"/>
      </w:pPr>
      <w:r w:rsidRPr="00630703">
        <w:rPr>
          <w:b/>
        </w:rPr>
        <w:t>Required response</w:t>
      </w:r>
    </w:p>
    <w:p w14:paraId="2C078E63" w14:textId="7AAB2724" w:rsidR="002432F1" w:rsidRPr="00630703" w:rsidRDefault="4774BB11" w:rsidP="76BEFCF2">
      <w:pPr>
        <w:jc w:val="both"/>
        <w:rPr>
          <w:b/>
        </w:rPr>
      </w:pPr>
      <w:r w:rsidRPr="00630703">
        <w:rPr>
          <w:b/>
        </w:rPr>
        <w:t>Please provide at least the following information</w:t>
      </w:r>
      <w:r w:rsidR="2D0878CD" w:rsidRPr="00630703">
        <w:rPr>
          <w:b/>
        </w:rPr>
        <w:t>:</w:t>
      </w:r>
    </w:p>
    <w:p w14:paraId="4BB8D497" w14:textId="6F0F20C0" w:rsidR="4C1D8A58" w:rsidRPr="00630703" w:rsidRDefault="4C1D8A58" w:rsidP="7BAC5FC0">
      <w:pPr>
        <w:pStyle w:val="Odstavecseseznamem"/>
        <w:numPr>
          <w:ilvl w:val="0"/>
          <w:numId w:val="28"/>
        </w:numPr>
        <w:jc w:val="both"/>
        <w:rPr>
          <w:rFonts w:eastAsiaTheme="minorEastAsia"/>
          <w:sz w:val="22"/>
          <w:szCs w:val="22"/>
        </w:rPr>
      </w:pPr>
      <w:r w:rsidRPr="00630703">
        <w:rPr>
          <w:rFonts w:eastAsia="Calibri" w:cstheme="minorHAnsi"/>
          <w:sz w:val="22"/>
          <w:szCs w:val="22"/>
        </w:rPr>
        <w:t>Draft of the technical solution and equipment; the contracting authority is interested in various options of the solution and is open to discussion and alternative supplier proposals.</w:t>
      </w:r>
    </w:p>
    <w:p w14:paraId="1B9C7576" w14:textId="143757EB" w:rsidR="4C1D8A58" w:rsidRPr="00630703" w:rsidRDefault="40152982" w:rsidP="1F314AF1">
      <w:pPr>
        <w:pStyle w:val="Odstavecseseznamem"/>
        <w:numPr>
          <w:ilvl w:val="0"/>
          <w:numId w:val="28"/>
        </w:numPr>
        <w:jc w:val="both"/>
        <w:rPr>
          <w:rFonts w:eastAsiaTheme="minorEastAsia"/>
          <w:sz w:val="22"/>
          <w:szCs w:val="22"/>
        </w:rPr>
      </w:pPr>
      <w:r w:rsidRPr="1F314AF1">
        <w:rPr>
          <w:rFonts w:eastAsia="Calibri"/>
          <w:sz w:val="22"/>
          <w:szCs w:val="22"/>
        </w:rPr>
        <w:t xml:space="preserve">Availability of the proposed equipment; expected date of acceptance of the </w:t>
      </w:r>
      <w:r w:rsidR="4EDB3341" w:rsidRPr="1F314AF1">
        <w:rPr>
          <w:rFonts w:eastAsia="Calibri"/>
          <w:sz w:val="22"/>
          <w:szCs w:val="22"/>
        </w:rPr>
        <w:t>delivery</w:t>
      </w:r>
      <w:r w:rsidRPr="1F314AF1">
        <w:rPr>
          <w:rFonts w:eastAsia="Calibri"/>
          <w:sz w:val="22"/>
          <w:szCs w:val="22"/>
        </w:rPr>
        <w:t xml:space="preserve"> is Q4 2021.</w:t>
      </w:r>
    </w:p>
    <w:p w14:paraId="0C52455A" w14:textId="6E74FB2D" w:rsidR="4C1D8A58" w:rsidRPr="00630703" w:rsidRDefault="4C1D8A58" w:rsidP="2FCF45F6">
      <w:pPr>
        <w:pStyle w:val="Odstavecseseznamem"/>
        <w:numPr>
          <w:ilvl w:val="0"/>
          <w:numId w:val="28"/>
        </w:numPr>
        <w:jc w:val="both"/>
        <w:rPr>
          <w:rFonts w:eastAsiaTheme="minorEastAsia"/>
          <w:sz w:val="22"/>
          <w:szCs w:val="22"/>
        </w:rPr>
      </w:pPr>
      <w:r w:rsidRPr="2FCF45F6">
        <w:rPr>
          <w:rFonts w:eastAsia="Calibri"/>
          <w:sz w:val="22"/>
          <w:szCs w:val="22"/>
        </w:rPr>
        <w:t>Provide a draft of the standard warranty conditions; the contracting authority does not expect above-standard SLA conditions for this procurement.</w:t>
      </w:r>
      <w:r w:rsidR="2D06EEDE" w:rsidRPr="2FCF45F6">
        <w:rPr>
          <w:rFonts w:eastAsia="Calibri"/>
          <w:sz w:val="22"/>
          <w:szCs w:val="22"/>
        </w:rPr>
        <w:t xml:space="preserve"> We prefer 3 years </w:t>
      </w:r>
      <w:r w:rsidR="0A1EAC57" w:rsidRPr="20147DF6">
        <w:rPr>
          <w:rFonts w:eastAsia="Calibri"/>
          <w:sz w:val="22"/>
          <w:szCs w:val="22"/>
        </w:rPr>
        <w:t>war</w:t>
      </w:r>
      <w:r w:rsidR="0A1EAC57" w:rsidRPr="20147DF6">
        <w:rPr>
          <w:rFonts w:eastAsiaTheme="minorEastAsia"/>
          <w:sz w:val="22"/>
          <w:szCs w:val="22"/>
        </w:rPr>
        <w:t>ranty</w:t>
      </w:r>
      <w:r w:rsidR="2D06EEDE" w:rsidRPr="2FCF45F6">
        <w:rPr>
          <w:rFonts w:eastAsiaTheme="minorEastAsia"/>
          <w:sz w:val="22"/>
          <w:szCs w:val="22"/>
        </w:rPr>
        <w:t xml:space="preserve"> time.</w:t>
      </w:r>
    </w:p>
    <w:p w14:paraId="0399943A" w14:textId="1DCE0EA9" w:rsidR="4C1D8A58" w:rsidRPr="00630703" w:rsidRDefault="4C1D8A58" w:rsidP="7BAC5FC0">
      <w:pPr>
        <w:pStyle w:val="Odstavecseseznamem"/>
        <w:numPr>
          <w:ilvl w:val="0"/>
          <w:numId w:val="28"/>
        </w:numPr>
        <w:jc w:val="both"/>
        <w:rPr>
          <w:rFonts w:eastAsiaTheme="minorEastAsia"/>
          <w:sz w:val="22"/>
          <w:szCs w:val="22"/>
        </w:rPr>
      </w:pPr>
      <w:r w:rsidRPr="00630703">
        <w:rPr>
          <w:rFonts w:eastAsia="Calibri" w:cstheme="minorHAnsi"/>
          <w:sz w:val="22"/>
          <w:szCs w:val="22"/>
        </w:rPr>
        <w:t>Would you consider the provided concept to be feasible, do you have any comments or reservations?</w:t>
      </w:r>
    </w:p>
    <w:p w14:paraId="25723922" w14:textId="7E9D0AC3" w:rsidR="00AB4807" w:rsidRPr="00150A7E" w:rsidRDefault="4C1D8A58" w:rsidP="7BAC5FC0">
      <w:pPr>
        <w:pStyle w:val="Odstavecseseznamem"/>
        <w:numPr>
          <w:ilvl w:val="0"/>
          <w:numId w:val="28"/>
        </w:numPr>
        <w:jc w:val="both"/>
        <w:rPr>
          <w:rFonts w:eastAsiaTheme="minorEastAsia"/>
          <w:sz w:val="22"/>
          <w:szCs w:val="22"/>
        </w:rPr>
      </w:pPr>
      <w:r w:rsidRPr="00630703">
        <w:rPr>
          <w:rFonts w:eastAsia="Calibri" w:cstheme="minorHAnsi"/>
          <w:sz w:val="22"/>
          <w:szCs w:val="22"/>
        </w:rPr>
        <w:t>Estimated performance price, including price breakdown into cost of individual components</w:t>
      </w:r>
      <w:r w:rsidR="340896D0" w:rsidRPr="00630703">
        <w:rPr>
          <w:rFonts w:eastAsia="Calibri" w:cstheme="minorHAnsi"/>
          <w:sz w:val="22"/>
          <w:szCs w:val="22"/>
        </w:rPr>
        <w:t xml:space="preserve"> and sub</w:t>
      </w:r>
      <w:r w:rsidR="242F880C" w:rsidRPr="00630703">
        <w:rPr>
          <w:rFonts w:eastAsia="Calibri" w:cstheme="minorHAnsi"/>
          <w:sz w:val="22"/>
          <w:szCs w:val="22"/>
        </w:rPr>
        <w:t>c</w:t>
      </w:r>
      <w:r w:rsidR="340896D0" w:rsidRPr="00630703">
        <w:rPr>
          <w:rFonts w:eastAsia="Calibri" w:cstheme="minorHAnsi"/>
          <w:sz w:val="22"/>
          <w:szCs w:val="22"/>
        </w:rPr>
        <w:t>omponents</w:t>
      </w:r>
      <w:r w:rsidRPr="00630703">
        <w:rPr>
          <w:rFonts w:eastAsia="Calibri" w:cstheme="minorHAnsi"/>
          <w:sz w:val="22"/>
          <w:szCs w:val="22"/>
        </w:rPr>
        <w:t>.</w:t>
      </w:r>
    </w:p>
    <w:p w14:paraId="04423CBE" w14:textId="1921D8A7" w:rsidR="00150A7E" w:rsidRPr="00150A7E" w:rsidRDefault="00150A7E" w:rsidP="00150A7E">
      <w:pPr>
        <w:pStyle w:val="ZKLADN"/>
        <w:spacing w:line="240" w:lineRule="auto"/>
        <w:rPr>
          <w:rFonts w:ascii="Calibri" w:hAnsi="Calibri"/>
          <w:color w:val="000000"/>
          <w:sz w:val="22"/>
          <w:szCs w:val="22"/>
          <w:lang w:val="en-GB"/>
        </w:rPr>
      </w:pPr>
      <w:ins w:id="4" w:author="Jurena Jan" w:date="2021-01-28T11:46:00Z">
        <w:r>
          <w:rPr>
            <w:rFonts w:ascii="Calibri" w:hAnsi="Calibri"/>
            <w:color w:val="000000"/>
            <w:sz w:val="22"/>
            <w:szCs w:val="22"/>
            <w:lang w:val="en-GB"/>
          </w:rPr>
          <w:t xml:space="preserve">The information on the technical solution and pricing referred to point No. 1 and No. 5 shall be structured according to </w:t>
        </w:r>
        <w:r w:rsidRPr="00CE2E4A">
          <w:rPr>
            <w:rFonts w:ascii="Calibri" w:hAnsi="Calibri"/>
            <w:color w:val="000000"/>
            <w:sz w:val="22"/>
            <w:szCs w:val="22"/>
            <w:lang w:val="en-GB"/>
          </w:rPr>
          <w:t xml:space="preserve">logical components </w:t>
        </w:r>
        <w:r>
          <w:rPr>
            <w:rFonts w:ascii="Calibri" w:hAnsi="Calibri"/>
            <w:color w:val="000000"/>
            <w:sz w:val="22"/>
            <w:szCs w:val="22"/>
            <w:lang w:val="en-GB"/>
          </w:rPr>
          <w:t>as mentioned</w:t>
        </w:r>
      </w:ins>
      <w:ins w:id="5" w:author="Jurena Jan" w:date="2021-01-28T11:47:00Z">
        <w:r>
          <w:rPr>
            <w:rFonts w:ascii="Calibri" w:hAnsi="Calibri"/>
            <w:color w:val="000000"/>
            <w:sz w:val="22"/>
            <w:szCs w:val="22"/>
            <w:lang w:val="en-GB"/>
          </w:rPr>
          <w:t xml:space="preserve"> above</w:t>
        </w:r>
      </w:ins>
      <w:r w:rsidR="00D40DDD">
        <w:rPr>
          <w:rFonts w:ascii="Calibri" w:hAnsi="Calibri"/>
          <w:color w:val="000000"/>
          <w:sz w:val="22"/>
          <w:szCs w:val="22"/>
          <w:lang w:val="en-GB"/>
        </w:rPr>
        <w:t xml:space="preserve"> </w:t>
      </w:r>
      <w:ins w:id="6" w:author="Jurena Jan" w:date="2021-01-28T12:02:00Z">
        <w:r w:rsidR="00D40DDD">
          <w:rPr>
            <w:rFonts w:ascii="Calibri" w:hAnsi="Calibri"/>
            <w:color w:val="000000"/>
            <w:sz w:val="22"/>
            <w:szCs w:val="22"/>
            <w:lang w:val="en-GB"/>
          </w:rPr>
          <w:t>(</w:t>
        </w:r>
        <w:r w:rsidR="00D40DDD" w:rsidRPr="00D40DDD">
          <w:rPr>
            <w:rFonts w:ascii="Calibri" w:hAnsi="Calibri"/>
            <w:color w:val="000000"/>
            <w:sz w:val="22"/>
            <w:szCs w:val="22"/>
            <w:lang w:val="en-GB"/>
          </w:rPr>
          <w:t xml:space="preserve">at the turn of pages </w:t>
        </w:r>
        <w:r w:rsidR="00D40DDD">
          <w:rPr>
            <w:rFonts w:ascii="Calibri" w:hAnsi="Calibri"/>
            <w:color w:val="000000"/>
            <w:sz w:val="22"/>
            <w:szCs w:val="22"/>
            <w:lang w:val="en-GB"/>
          </w:rPr>
          <w:t xml:space="preserve">No. </w:t>
        </w:r>
        <w:r w:rsidR="00D40DDD" w:rsidRPr="00D40DDD">
          <w:rPr>
            <w:rFonts w:ascii="Calibri" w:hAnsi="Calibri"/>
            <w:color w:val="000000"/>
            <w:sz w:val="22"/>
            <w:szCs w:val="22"/>
            <w:lang w:val="en-GB"/>
          </w:rPr>
          <w:t xml:space="preserve">1 and </w:t>
        </w:r>
        <w:r w:rsidR="00D40DDD">
          <w:rPr>
            <w:rFonts w:ascii="Calibri" w:hAnsi="Calibri"/>
            <w:color w:val="000000"/>
            <w:sz w:val="22"/>
            <w:szCs w:val="22"/>
            <w:lang w:val="en-GB"/>
          </w:rPr>
          <w:t>No. </w:t>
        </w:r>
        <w:r w:rsidR="00D40DDD" w:rsidRPr="00D40DDD">
          <w:rPr>
            <w:rFonts w:ascii="Calibri" w:hAnsi="Calibri"/>
            <w:color w:val="000000"/>
            <w:sz w:val="22"/>
            <w:szCs w:val="22"/>
            <w:lang w:val="en-GB"/>
          </w:rPr>
          <w:t>2</w:t>
        </w:r>
        <w:r w:rsidR="00D40DDD">
          <w:rPr>
            <w:rFonts w:ascii="Calibri" w:hAnsi="Calibri"/>
            <w:color w:val="000000"/>
            <w:sz w:val="22"/>
            <w:szCs w:val="22"/>
            <w:lang w:val="en-GB"/>
          </w:rPr>
          <w:t>)</w:t>
        </w:r>
      </w:ins>
      <w:r>
        <w:rPr>
          <w:rFonts w:ascii="Calibri" w:hAnsi="Calibri"/>
          <w:color w:val="000000"/>
          <w:sz w:val="22"/>
          <w:szCs w:val="22"/>
          <w:lang w:val="en-GB"/>
        </w:rPr>
        <w:t>.</w:t>
      </w:r>
    </w:p>
    <w:sectPr w:rsidR="00150A7E" w:rsidRPr="00150A7E" w:rsidSect="000A4130">
      <w:footerReference w:type="default" r:id="rId15"/>
      <w:headerReference w:type="first" r:id="rId16"/>
      <w:footerReference w:type="first" r:id="rId17"/>
      <w:pgSz w:w="11900" w:h="16840"/>
      <w:pgMar w:top="1440" w:right="1440" w:bottom="1440" w:left="1440"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Jurena Jan" w:date="2021-01-28T12:05:00Z" w:initials="JJ">
    <w:p w14:paraId="1DCF9EE7" w14:textId="48D9371C" w:rsidR="000A4130" w:rsidRPr="000A4130" w:rsidRDefault="000A4130">
      <w:pPr>
        <w:pStyle w:val="Textkomente"/>
        <w:rPr>
          <w:lang w:val="cs-CZ"/>
        </w:rPr>
      </w:pPr>
      <w:r>
        <w:rPr>
          <w:rStyle w:val="Odkaznakoment"/>
        </w:rPr>
        <w:annotationRef/>
      </w:r>
      <w:r w:rsidRPr="000A4130">
        <w:rPr>
          <w:lang w:val="cs-CZ"/>
        </w:rPr>
        <w:t>Budou dodavatelé schopni reagovat, když k tomu nedostanou žádné další podklady ve vztahu k nacenění tohoto logického celku?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DCF9EE7"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354E27" w14:textId="77777777" w:rsidR="00150A7E" w:rsidRDefault="00150A7E" w:rsidP="00150A7E">
      <w:pPr>
        <w:spacing w:after="0" w:line="240" w:lineRule="auto"/>
      </w:pPr>
      <w:r>
        <w:separator/>
      </w:r>
    </w:p>
  </w:endnote>
  <w:endnote w:type="continuationSeparator" w:id="0">
    <w:p w14:paraId="0BD5EDB5" w14:textId="77777777" w:rsidR="00150A7E" w:rsidRDefault="00150A7E" w:rsidP="00150A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432F7" w14:textId="07F385E9" w:rsidR="00D40DDD" w:rsidRPr="00D40DDD" w:rsidRDefault="00D40DDD" w:rsidP="00D40DDD">
    <w:pPr>
      <w:pStyle w:val="Zpat"/>
      <w:jc w:val="right"/>
      <w:rPr>
        <w:sz w:val="18"/>
      </w:rPr>
    </w:pPr>
    <w:ins w:id="7" w:author="Jurena Jan" w:date="2021-01-28T12:03:00Z">
      <w:r w:rsidRPr="00D40DDD">
        <w:rPr>
          <w:sz w:val="18"/>
        </w:rPr>
        <w:t xml:space="preserve">Page </w:t>
      </w:r>
      <w:r w:rsidRPr="00D40DDD">
        <w:rPr>
          <w:sz w:val="18"/>
        </w:rPr>
        <w:fldChar w:fldCharType="begin"/>
      </w:r>
      <w:r w:rsidRPr="00D40DDD">
        <w:rPr>
          <w:sz w:val="18"/>
        </w:rPr>
        <w:instrText xml:space="preserve"> PAGE   \* MERGEFORMAT </w:instrText>
      </w:r>
    </w:ins>
    <w:r w:rsidRPr="00D40DDD">
      <w:rPr>
        <w:sz w:val="18"/>
      </w:rPr>
      <w:fldChar w:fldCharType="separate"/>
    </w:r>
    <w:r w:rsidR="000A4130">
      <w:rPr>
        <w:noProof/>
        <w:sz w:val="18"/>
      </w:rPr>
      <w:t>4</w:t>
    </w:r>
    <w:ins w:id="8" w:author="Jurena Jan" w:date="2021-01-28T12:03:00Z">
      <w:r w:rsidRPr="00D40DDD">
        <w:rPr>
          <w:sz w:val="18"/>
        </w:rPr>
        <w:fldChar w:fldCharType="end"/>
      </w:r>
      <w:r w:rsidRPr="00D40DDD">
        <w:rPr>
          <w:sz w:val="18"/>
        </w:rPr>
        <w:t xml:space="preserve"> / </w:t>
      </w:r>
      <w:r w:rsidRPr="00D40DDD">
        <w:rPr>
          <w:sz w:val="18"/>
        </w:rPr>
        <w:fldChar w:fldCharType="begin"/>
      </w:r>
      <w:r w:rsidRPr="00D40DDD">
        <w:rPr>
          <w:sz w:val="18"/>
        </w:rPr>
        <w:instrText xml:space="preserve"> NUMPAGES   \* MERGEFORMAT </w:instrText>
      </w:r>
    </w:ins>
    <w:r w:rsidRPr="00D40DDD">
      <w:rPr>
        <w:sz w:val="18"/>
      </w:rPr>
      <w:fldChar w:fldCharType="separate"/>
    </w:r>
    <w:r w:rsidR="000A4130">
      <w:rPr>
        <w:noProof/>
        <w:sz w:val="18"/>
      </w:rPr>
      <w:t>4</w:t>
    </w:r>
    <w:ins w:id="9" w:author="Jurena Jan" w:date="2021-01-28T12:03:00Z">
      <w:r w:rsidRPr="00D40DDD">
        <w:rPr>
          <w:sz w:val="18"/>
        </w:rPr>
        <w:fldChar w:fldCharType="end"/>
      </w:r>
    </w:ins>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E17FD" w14:textId="7EE3BBF2" w:rsidR="000A4130" w:rsidRPr="000A4130" w:rsidRDefault="000A4130" w:rsidP="000A4130">
    <w:pPr>
      <w:pStyle w:val="Zpat"/>
      <w:jc w:val="right"/>
      <w:rPr>
        <w:sz w:val="18"/>
      </w:rPr>
    </w:pPr>
    <w:r w:rsidRPr="000A4130">
      <w:rPr>
        <w:rFonts w:ascii="Times New Roman" w:eastAsia="Calibri" w:hAnsi="Times New Roman" w:cs="Arial"/>
        <w:noProof/>
        <w:sz w:val="24"/>
        <w:szCs w:val="24"/>
        <w:lang w:val="cs-CZ" w:eastAsia="cs-CZ"/>
      </w:rPr>
      <w:drawing>
        <wp:anchor distT="0" distB="0" distL="114300" distR="114300" simplePos="0" relativeHeight="251661312" behindDoc="1" locked="0" layoutInCell="1" allowOverlap="0" wp14:anchorId="52F976F2" wp14:editId="01328C38">
          <wp:simplePos x="0" y="0"/>
          <wp:positionH relativeFrom="margin">
            <wp:align>left</wp:align>
          </wp:positionH>
          <wp:positionV relativeFrom="paragraph">
            <wp:posOffset>-343758</wp:posOffset>
          </wp:positionV>
          <wp:extent cx="2324100" cy="628650"/>
          <wp:effectExtent l="0" t="0" r="0" b="0"/>
          <wp:wrapSquare wrapText="bothSides"/>
          <wp:docPr id="4" name="obrázek 4" descr="IT4I  ochranna zona-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T4I  ochranna zona-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24100" cy="628650"/>
                  </a:xfrm>
                  <a:prstGeom prst="rect">
                    <a:avLst/>
                  </a:prstGeom>
                  <a:noFill/>
                </pic:spPr>
              </pic:pic>
            </a:graphicData>
          </a:graphic>
          <wp14:sizeRelH relativeFrom="page">
            <wp14:pctWidth>0</wp14:pctWidth>
          </wp14:sizeRelH>
          <wp14:sizeRelV relativeFrom="page">
            <wp14:pctHeight>0</wp14:pctHeight>
          </wp14:sizeRelV>
        </wp:anchor>
      </w:drawing>
    </w:r>
    <w:ins w:id="10" w:author="Jurena Jan" w:date="2021-01-28T12:03:00Z">
      <w:r w:rsidRPr="00D40DDD">
        <w:rPr>
          <w:sz w:val="18"/>
        </w:rPr>
        <w:t xml:space="preserve">Page </w:t>
      </w:r>
      <w:r w:rsidRPr="00D40DDD">
        <w:rPr>
          <w:sz w:val="18"/>
        </w:rPr>
        <w:fldChar w:fldCharType="begin"/>
      </w:r>
      <w:r w:rsidRPr="00D40DDD">
        <w:rPr>
          <w:sz w:val="18"/>
        </w:rPr>
        <w:instrText xml:space="preserve"> PAGE   \* MERGEFORMAT </w:instrText>
      </w:r>
    </w:ins>
    <w:r w:rsidRPr="00D40DDD">
      <w:rPr>
        <w:sz w:val="18"/>
      </w:rPr>
      <w:fldChar w:fldCharType="separate"/>
    </w:r>
    <w:r>
      <w:rPr>
        <w:noProof/>
        <w:sz w:val="18"/>
      </w:rPr>
      <w:t>1</w:t>
    </w:r>
    <w:ins w:id="11" w:author="Jurena Jan" w:date="2021-01-28T12:03:00Z">
      <w:r w:rsidRPr="00D40DDD">
        <w:rPr>
          <w:sz w:val="18"/>
        </w:rPr>
        <w:fldChar w:fldCharType="end"/>
      </w:r>
      <w:r w:rsidRPr="00D40DDD">
        <w:rPr>
          <w:sz w:val="18"/>
        </w:rPr>
        <w:t xml:space="preserve"> / </w:t>
      </w:r>
      <w:r w:rsidRPr="00D40DDD">
        <w:rPr>
          <w:sz w:val="18"/>
        </w:rPr>
        <w:fldChar w:fldCharType="begin"/>
      </w:r>
      <w:r w:rsidRPr="00D40DDD">
        <w:rPr>
          <w:sz w:val="18"/>
        </w:rPr>
        <w:instrText xml:space="preserve"> NUMPAGES   \* MERGEFORMAT </w:instrText>
      </w:r>
    </w:ins>
    <w:r w:rsidRPr="00D40DDD">
      <w:rPr>
        <w:sz w:val="18"/>
      </w:rPr>
      <w:fldChar w:fldCharType="separate"/>
    </w:r>
    <w:r>
      <w:rPr>
        <w:noProof/>
        <w:sz w:val="18"/>
      </w:rPr>
      <w:t>4</w:t>
    </w:r>
    <w:ins w:id="12" w:author="Jurena Jan" w:date="2021-01-28T12:03:00Z">
      <w:r w:rsidRPr="00D40DDD">
        <w:rPr>
          <w:sz w:val="18"/>
        </w:rPr>
        <w:fldChar w:fldCharType="end"/>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0E7EB5" w14:textId="77777777" w:rsidR="00150A7E" w:rsidRDefault="00150A7E" w:rsidP="00150A7E">
      <w:pPr>
        <w:spacing w:after="0" w:line="240" w:lineRule="auto"/>
      </w:pPr>
      <w:r>
        <w:separator/>
      </w:r>
    </w:p>
  </w:footnote>
  <w:footnote w:type="continuationSeparator" w:id="0">
    <w:p w14:paraId="7A65AB01" w14:textId="77777777" w:rsidR="00150A7E" w:rsidRDefault="00150A7E" w:rsidP="00150A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27FDA" w14:textId="59D3F27A" w:rsidR="000A4130" w:rsidRDefault="000A4130">
    <w:pPr>
      <w:pStyle w:val="Zhlav"/>
    </w:pPr>
    <w:r>
      <w:rPr>
        <w:noProof/>
        <w:lang w:val="cs-CZ" w:eastAsia="cs-CZ"/>
      </w:rPr>
      <w:drawing>
        <wp:anchor distT="0" distB="0" distL="114300" distR="114300" simplePos="0" relativeHeight="251659264" behindDoc="0" locked="0" layoutInCell="1" allowOverlap="1" wp14:anchorId="330A29C2" wp14:editId="6EDACD19">
          <wp:simplePos x="0" y="0"/>
          <wp:positionH relativeFrom="margin">
            <wp:align>center</wp:align>
          </wp:positionH>
          <wp:positionV relativeFrom="paragraph">
            <wp:posOffset>-448310</wp:posOffset>
          </wp:positionV>
          <wp:extent cx="4706620" cy="1045845"/>
          <wp:effectExtent l="0" t="0" r="0" b="1905"/>
          <wp:wrapNone/>
          <wp:docPr id="35" name="Obrázek 35" descr="https://opvvv.msmt.cz/media/msmt/uploads/OP_VVV/Pravidla_pro_publicitu/logolinky/JVS2_opraveny_aj/logolink_OP_VVV_hor_barva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opvvv.msmt.cz/media/msmt/uploads/OP_VVV/Pravidla_pro_publicitu/logolinky/JVS2_opraveny_aj/logolink_OP_VVV_hor_barva_eng.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706620" cy="10458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34905"/>
    <w:multiLevelType w:val="hybridMultilevel"/>
    <w:tmpl w:val="FFFFFFFF"/>
    <w:lvl w:ilvl="0" w:tplc="1424E77E">
      <w:start w:val="1"/>
      <w:numFmt w:val="bullet"/>
      <w:lvlText w:val=""/>
      <w:lvlJc w:val="left"/>
      <w:pPr>
        <w:ind w:left="720" w:hanging="360"/>
      </w:pPr>
      <w:rPr>
        <w:rFonts w:ascii="Symbol" w:hAnsi="Symbol" w:hint="default"/>
      </w:rPr>
    </w:lvl>
    <w:lvl w:ilvl="1" w:tplc="559E1E10">
      <w:start w:val="1"/>
      <w:numFmt w:val="bullet"/>
      <w:lvlText w:val="o"/>
      <w:lvlJc w:val="left"/>
      <w:pPr>
        <w:ind w:left="1440" w:hanging="360"/>
      </w:pPr>
      <w:rPr>
        <w:rFonts w:ascii="Courier New" w:hAnsi="Courier New" w:hint="default"/>
      </w:rPr>
    </w:lvl>
    <w:lvl w:ilvl="2" w:tplc="AE8E174A">
      <w:start w:val="1"/>
      <w:numFmt w:val="bullet"/>
      <w:lvlText w:val=""/>
      <w:lvlJc w:val="left"/>
      <w:pPr>
        <w:ind w:left="2160" w:hanging="360"/>
      </w:pPr>
      <w:rPr>
        <w:rFonts w:ascii="Wingdings" w:hAnsi="Wingdings" w:hint="default"/>
      </w:rPr>
    </w:lvl>
    <w:lvl w:ilvl="3" w:tplc="B442C100">
      <w:start w:val="1"/>
      <w:numFmt w:val="bullet"/>
      <w:lvlText w:val=""/>
      <w:lvlJc w:val="left"/>
      <w:pPr>
        <w:ind w:left="2880" w:hanging="360"/>
      </w:pPr>
      <w:rPr>
        <w:rFonts w:ascii="Symbol" w:hAnsi="Symbol" w:hint="default"/>
      </w:rPr>
    </w:lvl>
    <w:lvl w:ilvl="4" w:tplc="C1DA5DDA">
      <w:start w:val="1"/>
      <w:numFmt w:val="bullet"/>
      <w:lvlText w:val="o"/>
      <w:lvlJc w:val="left"/>
      <w:pPr>
        <w:ind w:left="3600" w:hanging="360"/>
      </w:pPr>
      <w:rPr>
        <w:rFonts w:ascii="Courier New" w:hAnsi="Courier New" w:hint="default"/>
      </w:rPr>
    </w:lvl>
    <w:lvl w:ilvl="5" w:tplc="C7580270">
      <w:start w:val="1"/>
      <w:numFmt w:val="bullet"/>
      <w:lvlText w:val=""/>
      <w:lvlJc w:val="left"/>
      <w:pPr>
        <w:ind w:left="4320" w:hanging="360"/>
      </w:pPr>
      <w:rPr>
        <w:rFonts w:ascii="Wingdings" w:hAnsi="Wingdings" w:hint="default"/>
      </w:rPr>
    </w:lvl>
    <w:lvl w:ilvl="6" w:tplc="FE5A5D0A">
      <w:start w:val="1"/>
      <w:numFmt w:val="bullet"/>
      <w:lvlText w:val=""/>
      <w:lvlJc w:val="left"/>
      <w:pPr>
        <w:ind w:left="5040" w:hanging="360"/>
      </w:pPr>
      <w:rPr>
        <w:rFonts w:ascii="Symbol" w:hAnsi="Symbol" w:hint="default"/>
      </w:rPr>
    </w:lvl>
    <w:lvl w:ilvl="7" w:tplc="DC5C62E6">
      <w:start w:val="1"/>
      <w:numFmt w:val="bullet"/>
      <w:lvlText w:val="o"/>
      <w:lvlJc w:val="left"/>
      <w:pPr>
        <w:ind w:left="5760" w:hanging="360"/>
      </w:pPr>
      <w:rPr>
        <w:rFonts w:ascii="Courier New" w:hAnsi="Courier New" w:hint="default"/>
      </w:rPr>
    </w:lvl>
    <w:lvl w:ilvl="8" w:tplc="9C025F58">
      <w:start w:val="1"/>
      <w:numFmt w:val="bullet"/>
      <w:lvlText w:val=""/>
      <w:lvlJc w:val="left"/>
      <w:pPr>
        <w:ind w:left="6480" w:hanging="360"/>
      </w:pPr>
      <w:rPr>
        <w:rFonts w:ascii="Wingdings" w:hAnsi="Wingdings" w:hint="default"/>
      </w:rPr>
    </w:lvl>
  </w:abstractNum>
  <w:abstractNum w:abstractNumId="1" w15:restartNumberingAfterBreak="0">
    <w:nsid w:val="0564729E"/>
    <w:multiLevelType w:val="hybridMultilevel"/>
    <w:tmpl w:val="FFFFFFFF"/>
    <w:lvl w:ilvl="0" w:tplc="AC420CE6">
      <w:start w:val="1"/>
      <w:numFmt w:val="decimal"/>
      <w:lvlText w:val="%1."/>
      <w:lvlJc w:val="left"/>
      <w:pPr>
        <w:ind w:left="720" w:hanging="360"/>
      </w:pPr>
    </w:lvl>
    <w:lvl w:ilvl="1" w:tplc="18EC7A60">
      <w:start w:val="1"/>
      <w:numFmt w:val="lowerLetter"/>
      <w:lvlText w:val="%2."/>
      <w:lvlJc w:val="left"/>
      <w:pPr>
        <w:ind w:left="1440" w:hanging="360"/>
      </w:pPr>
    </w:lvl>
    <w:lvl w:ilvl="2" w:tplc="18B413FE">
      <w:start w:val="1"/>
      <w:numFmt w:val="lowerRoman"/>
      <w:lvlText w:val="%3."/>
      <w:lvlJc w:val="right"/>
      <w:pPr>
        <w:ind w:left="2160" w:hanging="180"/>
      </w:pPr>
    </w:lvl>
    <w:lvl w:ilvl="3" w:tplc="65DABE40">
      <w:start w:val="1"/>
      <w:numFmt w:val="decimal"/>
      <w:lvlText w:val="%4."/>
      <w:lvlJc w:val="left"/>
      <w:pPr>
        <w:ind w:left="2880" w:hanging="360"/>
      </w:pPr>
    </w:lvl>
    <w:lvl w:ilvl="4" w:tplc="48A42D1C">
      <w:start w:val="1"/>
      <w:numFmt w:val="lowerLetter"/>
      <w:lvlText w:val="%5."/>
      <w:lvlJc w:val="left"/>
      <w:pPr>
        <w:ind w:left="3600" w:hanging="360"/>
      </w:pPr>
    </w:lvl>
    <w:lvl w:ilvl="5" w:tplc="FD5A17B0">
      <w:start w:val="1"/>
      <w:numFmt w:val="lowerRoman"/>
      <w:lvlText w:val="%6."/>
      <w:lvlJc w:val="right"/>
      <w:pPr>
        <w:ind w:left="4320" w:hanging="180"/>
      </w:pPr>
    </w:lvl>
    <w:lvl w:ilvl="6" w:tplc="1AFEE54C">
      <w:start w:val="1"/>
      <w:numFmt w:val="decimal"/>
      <w:lvlText w:val="%7."/>
      <w:lvlJc w:val="left"/>
      <w:pPr>
        <w:ind w:left="5040" w:hanging="360"/>
      </w:pPr>
    </w:lvl>
    <w:lvl w:ilvl="7" w:tplc="2B2CADE4">
      <w:start w:val="1"/>
      <w:numFmt w:val="lowerLetter"/>
      <w:lvlText w:val="%8."/>
      <w:lvlJc w:val="left"/>
      <w:pPr>
        <w:ind w:left="5760" w:hanging="360"/>
      </w:pPr>
    </w:lvl>
    <w:lvl w:ilvl="8" w:tplc="9CFA92BA">
      <w:start w:val="1"/>
      <w:numFmt w:val="lowerRoman"/>
      <w:lvlText w:val="%9."/>
      <w:lvlJc w:val="right"/>
      <w:pPr>
        <w:ind w:left="6480" w:hanging="180"/>
      </w:pPr>
    </w:lvl>
  </w:abstractNum>
  <w:abstractNum w:abstractNumId="2" w15:restartNumberingAfterBreak="0">
    <w:nsid w:val="07416D51"/>
    <w:multiLevelType w:val="hybridMultilevel"/>
    <w:tmpl w:val="F2847A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B788E"/>
    <w:multiLevelType w:val="hybridMultilevel"/>
    <w:tmpl w:val="FFFFFFFF"/>
    <w:lvl w:ilvl="0" w:tplc="4B08F43A">
      <w:start w:val="1"/>
      <w:numFmt w:val="bullet"/>
      <w:lvlText w:val=""/>
      <w:lvlJc w:val="left"/>
      <w:pPr>
        <w:ind w:left="720" w:hanging="360"/>
      </w:pPr>
      <w:rPr>
        <w:rFonts w:ascii="Symbol" w:hAnsi="Symbol" w:hint="default"/>
      </w:rPr>
    </w:lvl>
    <w:lvl w:ilvl="1" w:tplc="1CC6234A">
      <w:start w:val="1"/>
      <w:numFmt w:val="bullet"/>
      <w:lvlText w:val="o"/>
      <w:lvlJc w:val="left"/>
      <w:pPr>
        <w:ind w:left="1440" w:hanging="360"/>
      </w:pPr>
      <w:rPr>
        <w:rFonts w:ascii="Courier New" w:hAnsi="Courier New" w:hint="default"/>
      </w:rPr>
    </w:lvl>
    <w:lvl w:ilvl="2" w:tplc="5B0C48C6">
      <w:start w:val="1"/>
      <w:numFmt w:val="bullet"/>
      <w:lvlText w:val=""/>
      <w:lvlJc w:val="left"/>
      <w:pPr>
        <w:ind w:left="2160" w:hanging="360"/>
      </w:pPr>
      <w:rPr>
        <w:rFonts w:ascii="Wingdings" w:hAnsi="Wingdings" w:hint="default"/>
      </w:rPr>
    </w:lvl>
    <w:lvl w:ilvl="3" w:tplc="56E058E4">
      <w:start w:val="1"/>
      <w:numFmt w:val="bullet"/>
      <w:lvlText w:val=""/>
      <w:lvlJc w:val="left"/>
      <w:pPr>
        <w:ind w:left="2880" w:hanging="360"/>
      </w:pPr>
      <w:rPr>
        <w:rFonts w:ascii="Symbol" w:hAnsi="Symbol" w:hint="default"/>
      </w:rPr>
    </w:lvl>
    <w:lvl w:ilvl="4" w:tplc="904649CA">
      <w:start w:val="1"/>
      <w:numFmt w:val="bullet"/>
      <w:lvlText w:val="o"/>
      <w:lvlJc w:val="left"/>
      <w:pPr>
        <w:ind w:left="3600" w:hanging="360"/>
      </w:pPr>
      <w:rPr>
        <w:rFonts w:ascii="Courier New" w:hAnsi="Courier New" w:hint="default"/>
      </w:rPr>
    </w:lvl>
    <w:lvl w:ilvl="5" w:tplc="36B04892">
      <w:start w:val="1"/>
      <w:numFmt w:val="bullet"/>
      <w:lvlText w:val=""/>
      <w:lvlJc w:val="left"/>
      <w:pPr>
        <w:ind w:left="4320" w:hanging="360"/>
      </w:pPr>
      <w:rPr>
        <w:rFonts w:ascii="Wingdings" w:hAnsi="Wingdings" w:hint="default"/>
      </w:rPr>
    </w:lvl>
    <w:lvl w:ilvl="6" w:tplc="6AE68CB0">
      <w:start w:val="1"/>
      <w:numFmt w:val="bullet"/>
      <w:lvlText w:val=""/>
      <w:lvlJc w:val="left"/>
      <w:pPr>
        <w:ind w:left="5040" w:hanging="360"/>
      </w:pPr>
      <w:rPr>
        <w:rFonts w:ascii="Symbol" w:hAnsi="Symbol" w:hint="default"/>
      </w:rPr>
    </w:lvl>
    <w:lvl w:ilvl="7" w:tplc="D93C7376">
      <w:start w:val="1"/>
      <w:numFmt w:val="bullet"/>
      <w:lvlText w:val="o"/>
      <w:lvlJc w:val="left"/>
      <w:pPr>
        <w:ind w:left="5760" w:hanging="360"/>
      </w:pPr>
      <w:rPr>
        <w:rFonts w:ascii="Courier New" w:hAnsi="Courier New" w:hint="default"/>
      </w:rPr>
    </w:lvl>
    <w:lvl w:ilvl="8" w:tplc="18CA60AC">
      <w:start w:val="1"/>
      <w:numFmt w:val="bullet"/>
      <w:lvlText w:val=""/>
      <w:lvlJc w:val="left"/>
      <w:pPr>
        <w:ind w:left="6480" w:hanging="360"/>
      </w:pPr>
      <w:rPr>
        <w:rFonts w:ascii="Wingdings" w:hAnsi="Wingdings" w:hint="default"/>
      </w:rPr>
    </w:lvl>
  </w:abstractNum>
  <w:abstractNum w:abstractNumId="4" w15:restartNumberingAfterBreak="0">
    <w:nsid w:val="091E740A"/>
    <w:multiLevelType w:val="hybridMultilevel"/>
    <w:tmpl w:val="FFFFFFFF"/>
    <w:lvl w:ilvl="0" w:tplc="DBC6E172">
      <w:start w:val="1"/>
      <w:numFmt w:val="decimal"/>
      <w:lvlText w:val="%1."/>
      <w:lvlJc w:val="left"/>
      <w:pPr>
        <w:ind w:left="720" w:hanging="360"/>
      </w:pPr>
    </w:lvl>
    <w:lvl w:ilvl="1" w:tplc="4E162116">
      <w:start w:val="1"/>
      <w:numFmt w:val="lowerLetter"/>
      <w:lvlText w:val="%2."/>
      <w:lvlJc w:val="left"/>
      <w:pPr>
        <w:ind w:left="1440" w:hanging="360"/>
      </w:pPr>
    </w:lvl>
    <w:lvl w:ilvl="2" w:tplc="B74EDE06">
      <w:start w:val="1"/>
      <w:numFmt w:val="lowerRoman"/>
      <w:lvlText w:val="%3."/>
      <w:lvlJc w:val="right"/>
      <w:pPr>
        <w:ind w:left="2160" w:hanging="180"/>
      </w:pPr>
    </w:lvl>
    <w:lvl w:ilvl="3" w:tplc="1A6CE55A">
      <w:start w:val="1"/>
      <w:numFmt w:val="decimal"/>
      <w:lvlText w:val="%4."/>
      <w:lvlJc w:val="left"/>
      <w:pPr>
        <w:ind w:left="2880" w:hanging="360"/>
      </w:pPr>
    </w:lvl>
    <w:lvl w:ilvl="4" w:tplc="433A66DE">
      <w:start w:val="1"/>
      <w:numFmt w:val="lowerLetter"/>
      <w:lvlText w:val="%5."/>
      <w:lvlJc w:val="left"/>
      <w:pPr>
        <w:ind w:left="3600" w:hanging="360"/>
      </w:pPr>
    </w:lvl>
    <w:lvl w:ilvl="5" w:tplc="C55C06A6">
      <w:start w:val="1"/>
      <w:numFmt w:val="lowerRoman"/>
      <w:lvlText w:val="%6."/>
      <w:lvlJc w:val="right"/>
      <w:pPr>
        <w:ind w:left="4320" w:hanging="180"/>
      </w:pPr>
    </w:lvl>
    <w:lvl w:ilvl="6" w:tplc="5C1AC36C">
      <w:start w:val="1"/>
      <w:numFmt w:val="decimal"/>
      <w:lvlText w:val="%7."/>
      <w:lvlJc w:val="left"/>
      <w:pPr>
        <w:ind w:left="5040" w:hanging="360"/>
      </w:pPr>
    </w:lvl>
    <w:lvl w:ilvl="7" w:tplc="BE86B05C">
      <w:start w:val="1"/>
      <w:numFmt w:val="lowerLetter"/>
      <w:lvlText w:val="%8."/>
      <w:lvlJc w:val="left"/>
      <w:pPr>
        <w:ind w:left="5760" w:hanging="360"/>
      </w:pPr>
    </w:lvl>
    <w:lvl w:ilvl="8" w:tplc="4DA2C60C">
      <w:start w:val="1"/>
      <w:numFmt w:val="lowerRoman"/>
      <w:lvlText w:val="%9."/>
      <w:lvlJc w:val="right"/>
      <w:pPr>
        <w:ind w:left="6480" w:hanging="180"/>
      </w:pPr>
    </w:lvl>
  </w:abstractNum>
  <w:abstractNum w:abstractNumId="5" w15:restartNumberingAfterBreak="0">
    <w:nsid w:val="0AE348DE"/>
    <w:multiLevelType w:val="hybridMultilevel"/>
    <w:tmpl w:val="0A84CDE8"/>
    <w:lvl w:ilvl="0" w:tplc="DE5ADB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844F98"/>
    <w:multiLevelType w:val="hybridMultilevel"/>
    <w:tmpl w:val="FFFFFFFF"/>
    <w:lvl w:ilvl="0" w:tplc="97AAE8B2">
      <w:start w:val="1"/>
      <w:numFmt w:val="bullet"/>
      <w:lvlText w:val=""/>
      <w:lvlJc w:val="left"/>
      <w:pPr>
        <w:ind w:left="720" w:hanging="360"/>
      </w:pPr>
      <w:rPr>
        <w:rFonts w:ascii="Symbol" w:hAnsi="Symbol" w:hint="default"/>
      </w:rPr>
    </w:lvl>
    <w:lvl w:ilvl="1" w:tplc="A19ECAB4">
      <w:start w:val="1"/>
      <w:numFmt w:val="bullet"/>
      <w:lvlText w:val="o"/>
      <w:lvlJc w:val="left"/>
      <w:pPr>
        <w:ind w:left="1440" w:hanging="360"/>
      </w:pPr>
      <w:rPr>
        <w:rFonts w:ascii="Courier New" w:hAnsi="Courier New" w:hint="default"/>
      </w:rPr>
    </w:lvl>
    <w:lvl w:ilvl="2" w:tplc="EA44D6EC">
      <w:start w:val="1"/>
      <w:numFmt w:val="bullet"/>
      <w:lvlText w:val=""/>
      <w:lvlJc w:val="left"/>
      <w:pPr>
        <w:ind w:left="2160" w:hanging="360"/>
      </w:pPr>
      <w:rPr>
        <w:rFonts w:ascii="Wingdings" w:hAnsi="Wingdings" w:hint="default"/>
      </w:rPr>
    </w:lvl>
    <w:lvl w:ilvl="3" w:tplc="B3B6E3AC">
      <w:start w:val="1"/>
      <w:numFmt w:val="bullet"/>
      <w:lvlText w:val=""/>
      <w:lvlJc w:val="left"/>
      <w:pPr>
        <w:ind w:left="2880" w:hanging="360"/>
      </w:pPr>
      <w:rPr>
        <w:rFonts w:ascii="Symbol" w:hAnsi="Symbol" w:hint="default"/>
      </w:rPr>
    </w:lvl>
    <w:lvl w:ilvl="4" w:tplc="E0D295F8">
      <w:start w:val="1"/>
      <w:numFmt w:val="bullet"/>
      <w:lvlText w:val="o"/>
      <w:lvlJc w:val="left"/>
      <w:pPr>
        <w:ind w:left="3600" w:hanging="360"/>
      </w:pPr>
      <w:rPr>
        <w:rFonts w:ascii="Courier New" w:hAnsi="Courier New" w:hint="default"/>
      </w:rPr>
    </w:lvl>
    <w:lvl w:ilvl="5" w:tplc="D362F39C">
      <w:start w:val="1"/>
      <w:numFmt w:val="bullet"/>
      <w:lvlText w:val=""/>
      <w:lvlJc w:val="left"/>
      <w:pPr>
        <w:ind w:left="4320" w:hanging="360"/>
      </w:pPr>
      <w:rPr>
        <w:rFonts w:ascii="Wingdings" w:hAnsi="Wingdings" w:hint="default"/>
      </w:rPr>
    </w:lvl>
    <w:lvl w:ilvl="6" w:tplc="69F0B40E">
      <w:start w:val="1"/>
      <w:numFmt w:val="bullet"/>
      <w:lvlText w:val=""/>
      <w:lvlJc w:val="left"/>
      <w:pPr>
        <w:ind w:left="5040" w:hanging="360"/>
      </w:pPr>
      <w:rPr>
        <w:rFonts w:ascii="Symbol" w:hAnsi="Symbol" w:hint="default"/>
      </w:rPr>
    </w:lvl>
    <w:lvl w:ilvl="7" w:tplc="062E8D20">
      <w:start w:val="1"/>
      <w:numFmt w:val="bullet"/>
      <w:lvlText w:val="o"/>
      <w:lvlJc w:val="left"/>
      <w:pPr>
        <w:ind w:left="5760" w:hanging="360"/>
      </w:pPr>
      <w:rPr>
        <w:rFonts w:ascii="Courier New" w:hAnsi="Courier New" w:hint="default"/>
      </w:rPr>
    </w:lvl>
    <w:lvl w:ilvl="8" w:tplc="70A4DD2C">
      <w:start w:val="1"/>
      <w:numFmt w:val="bullet"/>
      <w:lvlText w:val=""/>
      <w:lvlJc w:val="left"/>
      <w:pPr>
        <w:ind w:left="6480" w:hanging="360"/>
      </w:pPr>
      <w:rPr>
        <w:rFonts w:ascii="Wingdings" w:hAnsi="Wingdings" w:hint="default"/>
      </w:rPr>
    </w:lvl>
  </w:abstractNum>
  <w:abstractNum w:abstractNumId="7" w15:restartNumberingAfterBreak="0">
    <w:nsid w:val="11231E86"/>
    <w:multiLevelType w:val="hybridMultilevel"/>
    <w:tmpl w:val="FFFFFFFF"/>
    <w:lvl w:ilvl="0" w:tplc="7ED8A606">
      <w:start w:val="1"/>
      <w:numFmt w:val="decimal"/>
      <w:lvlText w:val="%1."/>
      <w:lvlJc w:val="left"/>
      <w:pPr>
        <w:ind w:left="720" w:hanging="360"/>
      </w:pPr>
    </w:lvl>
    <w:lvl w:ilvl="1" w:tplc="A33CC490">
      <w:start w:val="1"/>
      <w:numFmt w:val="lowerLetter"/>
      <w:lvlText w:val="%2."/>
      <w:lvlJc w:val="left"/>
      <w:pPr>
        <w:ind w:left="1440" w:hanging="360"/>
      </w:pPr>
    </w:lvl>
    <w:lvl w:ilvl="2" w:tplc="5B9E1A3C">
      <w:start w:val="1"/>
      <w:numFmt w:val="lowerRoman"/>
      <w:lvlText w:val="%3."/>
      <w:lvlJc w:val="right"/>
      <w:pPr>
        <w:ind w:left="2160" w:hanging="180"/>
      </w:pPr>
    </w:lvl>
    <w:lvl w:ilvl="3" w:tplc="C9F09CEA">
      <w:start w:val="1"/>
      <w:numFmt w:val="decimal"/>
      <w:lvlText w:val="%4."/>
      <w:lvlJc w:val="left"/>
      <w:pPr>
        <w:ind w:left="2880" w:hanging="360"/>
      </w:pPr>
    </w:lvl>
    <w:lvl w:ilvl="4" w:tplc="323C88C2">
      <w:start w:val="1"/>
      <w:numFmt w:val="lowerLetter"/>
      <w:lvlText w:val="%5."/>
      <w:lvlJc w:val="left"/>
      <w:pPr>
        <w:ind w:left="3600" w:hanging="360"/>
      </w:pPr>
    </w:lvl>
    <w:lvl w:ilvl="5" w:tplc="FBDE252C">
      <w:start w:val="1"/>
      <w:numFmt w:val="lowerRoman"/>
      <w:lvlText w:val="%6."/>
      <w:lvlJc w:val="right"/>
      <w:pPr>
        <w:ind w:left="4320" w:hanging="180"/>
      </w:pPr>
    </w:lvl>
    <w:lvl w:ilvl="6" w:tplc="68DC27D8">
      <w:start w:val="1"/>
      <w:numFmt w:val="decimal"/>
      <w:lvlText w:val="%7."/>
      <w:lvlJc w:val="left"/>
      <w:pPr>
        <w:ind w:left="5040" w:hanging="360"/>
      </w:pPr>
    </w:lvl>
    <w:lvl w:ilvl="7" w:tplc="DA0A6BB4">
      <w:start w:val="1"/>
      <w:numFmt w:val="lowerLetter"/>
      <w:lvlText w:val="%8."/>
      <w:lvlJc w:val="left"/>
      <w:pPr>
        <w:ind w:left="5760" w:hanging="360"/>
      </w:pPr>
    </w:lvl>
    <w:lvl w:ilvl="8" w:tplc="32B47904">
      <w:start w:val="1"/>
      <w:numFmt w:val="lowerRoman"/>
      <w:lvlText w:val="%9."/>
      <w:lvlJc w:val="right"/>
      <w:pPr>
        <w:ind w:left="6480" w:hanging="180"/>
      </w:pPr>
    </w:lvl>
  </w:abstractNum>
  <w:abstractNum w:abstractNumId="8" w15:restartNumberingAfterBreak="0">
    <w:nsid w:val="12126079"/>
    <w:multiLevelType w:val="hybridMultilevel"/>
    <w:tmpl w:val="9B0EEC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E4659F"/>
    <w:multiLevelType w:val="hybridMultilevel"/>
    <w:tmpl w:val="AA60A300"/>
    <w:lvl w:ilvl="0" w:tplc="DE5ADB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F9504A"/>
    <w:multiLevelType w:val="hybridMultilevel"/>
    <w:tmpl w:val="FFFFFFFF"/>
    <w:lvl w:ilvl="0" w:tplc="E4D08220">
      <w:start w:val="1"/>
      <w:numFmt w:val="bullet"/>
      <w:lvlText w:val=""/>
      <w:lvlJc w:val="left"/>
      <w:pPr>
        <w:ind w:left="720" w:hanging="360"/>
      </w:pPr>
      <w:rPr>
        <w:rFonts w:ascii="Symbol" w:hAnsi="Symbol" w:hint="default"/>
      </w:rPr>
    </w:lvl>
    <w:lvl w:ilvl="1" w:tplc="63620560">
      <w:start w:val="1"/>
      <w:numFmt w:val="bullet"/>
      <w:lvlText w:val="o"/>
      <w:lvlJc w:val="left"/>
      <w:pPr>
        <w:ind w:left="1440" w:hanging="360"/>
      </w:pPr>
      <w:rPr>
        <w:rFonts w:ascii="Courier New" w:hAnsi="Courier New" w:hint="default"/>
      </w:rPr>
    </w:lvl>
    <w:lvl w:ilvl="2" w:tplc="93D6E97E">
      <w:start w:val="1"/>
      <w:numFmt w:val="bullet"/>
      <w:lvlText w:val=""/>
      <w:lvlJc w:val="left"/>
      <w:pPr>
        <w:ind w:left="2160" w:hanging="360"/>
      </w:pPr>
      <w:rPr>
        <w:rFonts w:ascii="Wingdings" w:hAnsi="Wingdings" w:hint="default"/>
      </w:rPr>
    </w:lvl>
    <w:lvl w:ilvl="3" w:tplc="15E8EA3E">
      <w:start w:val="1"/>
      <w:numFmt w:val="bullet"/>
      <w:lvlText w:val=""/>
      <w:lvlJc w:val="left"/>
      <w:pPr>
        <w:ind w:left="2880" w:hanging="360"/>
      </w:pPr>
      <w:rPr>
        <w:rFonts w:ascii="Symbol" w:hAnsi="Symbol" w:hint="default"/>
      </w:rPr>
    </w:lvl>
    <w:lvl w:ilvl="4" w:tplc="F75C43DA">
      <w:start w:val="1"/>
      <w:numFmt w:val="bullet"/>
      <w:lvlText w:val="o"/>
      <w:lvlJc w:val="left"/>
      <w:pPr>
        <w:ind w:left="3600" w:hanging="360"/>
      </w:pPr>
      <w:rPr>
        <w:rFonts w:ascii="Courier New" w:hAnsi="Courier New" w:hint="default"/>
      </w:rPr>
    </w:lvl>
    <w:lvl w:ilvl="5" w:tplc="5164EC5E">
      <w:start w:val="1"/>
      <w:numFmt w:val="bullet"/>
      <w:lvlText w:val=""/>
      <w:lvlJc w:val="left"/>
      <w:pPr>
        <w:ind w:left="4320" w:hanging="360"/>
      </w:pPr>
      <w:rPr>
        <w:rFonts w:ascii="Wingdings" w:hAnsi="Wingdings" w:hint="default"/>
      </w:rPr>
    </w:lvl>
    <w:lvl w:ilvl="6" w:tplc="53D21D32">
      <w:start w:val="1"/>
      <w:numFmt w:val="bullet"/>
      <w:lvlText w:val=""/>
      <w:lvlJc w:val="left"/>
      <w:pPr>
        <w:ind w:left="5040" w:hanging="360"/>
      </w:pPr>
      <w:rPr>
        <w:rFonts w:ascii="Symbol" w:hAnsi="Symbol" w:hint="default"/>
      </w:rPr>
    </w:lvl>
    <w:lvl w:ilvl="7" w:tplc="4C3C152E">
      <w:start w:val="1"/>
      <w:numFmt w:val="bullet"/>
      <w:lvlText w:val="o"/>
      <w:lvlJc w:val="left"/>
      <w:pPr>
        <w:ind w:left="5760" w:hanging="360"/>
      </w:pPr>
      <w:rPr>
        <w:rFonts w:ascii="Courier New" w:hAnsi="Courier New" w:hint="default"/>
      </w:rPr>
    </w:lvl>
    <w:lvl w:ilvl="8" w:tplc="0290C90E">
      <w:start w:val="1"/>
      <w:numFmt w:val="bullet"/>
      <w:lvlText w:val=""/>
      <w:lvlJc w:val="left"/>
      <w:pPr>
        <w:ind w:left="6480" w:hanging="360"/>
      </w:pPr>
      <w:rPr>
        <w:rFonts w:ascii="Wingdings" w:hAnsi="Wingdings" w:hint="default"/>
      </w:rPr>
    </w:lvl>
  </w:abstractNum>
  <w:abstractNum w:abstractNumId="11" w15:restartNumberingAfterBreak="0">
    <w:nsid w:val="299317CB"/>
    <w:multiLevelType w:val="hybridMultilevel"/>
    <w:tmpl w:val="FFFFFFFF"/>
    <w:lvl w:ilvl="0" w:tplc="ED6854CA">
      <w:start w:val="1"/>
      <w:numFmt w:val="decimal"/>
      <w:lvlText w:val="%1."/>
      <w:lvlJc w:val="left"/>
      <w:pPr>
        <w:ind w:left="720" w:hanging="360"/>
      </w:pPr>
    </w:lvl>
    <w:lvl w:ilvl="1" w:tplc="64A2FB90">
      <w:start w:val="1"/>
      <w:numFmt w:val="lowerLetter"/>
      <w:lvlText w:val="%2."/>
      <w:lvlJc w:val="left"/>
      <w:pPr>
        <w:ind w:left="1440" w:hanging="360"/>
      </w:pPr>
    </w:lvl>
    <w:lvl w:ilvl="2" w:tplc="7B480E3A">
      <w:start w:val="1"/>
      <w:numFmt w:val="lowerRoman"/>
      <w:lvlText w:val="%3."/>
      <w:lvlJc w:val="right"/>
      <w:pPr>
        <w:ind w:left="2160" w:hanging="180"/>
      </w:pPr>
    </w:lvl>
    <w:lvl w:ilvl="3" w:tplc="240ADFEE">
      <w:start w:val="1"/>
      <w:numFmt w:val="decimal"/>
      <w:lvlText w:val="%4."/>
      <w:lvlJc w:val="left"/>
      <w:pPr>
        <w:ind w:left="2880" w:hanging="360"/>
      </w:pPr>
    </w:lvl>
    <w:lvl w:ilvl="4" w:tplc="630C2E92">
      <w:start w:val="1"/>
      <w:numFmt w:val="lowerLetter"/>
      <w:lvlText w:val="%5."/>
      <w:lvlJc w:val="left"/>
      <w:pPr>
        <w:ind w:left="3600" w:hanging="360"/>
      </w:pPr>
    </w:lvl>
    <w:lvl w:ilvl="5" w:tplc="06D6C276">
      <w:start w:val="1"/>
      <w:numFmt w:val="lowerRoman"/>
      <w:lvlText w:val="%6."/>
      <w:lvlJc w:val="right"/>
      <w:pPr>
        <w:ind w:left="4320" w:hanging="180"/>
      </w:pPr>
    </w:lvl>
    <w:lvl w:ilvl="6" w:tplc="AEAA1E2A">
      <w:start w:val="1"/>
      <w:numFmt w:val="decimal"/>
      <w:lvlText w:val="%7."/>
      <w:lvlJc w:val="left"/>
      <w:pPr>
        <w:ind w:left="5040" w:hanging="360"/>
      </w:pPr>
    </w:lvl>
    <w:lvl w:ilvl="7" w:tplc="A8069070">
      <w:start w:val="1"/>
      <w:numFmt w:val="lowerLetter"/>
      <w:lvlText w:val="%8."/>
      <w:lvlJc w:val="left"/>
      <w:pPr>
        <w:ind w:left="5760" w:hanging="360"/>
      </w:pPr>
    </w:lvl>
    <w:lvl w:ilvl="8" w:tplc="AE08EEE0">
      <w:start w:val="1"/>
      <w:numFmt w:val="lowerRoman"/>
      <w:lvlText w:val="%9."/>
      <w:lvlJc w:val="right"/>
      <w:pPr>
        <w:ind w:left="6480" w:hanging="180"/>
      </w:pPr>
    </w:lvl>
  </w:abstractNum>
  <w:abstractNum w:abstractNumId="12" w15:restartNumberingAfterBreak="0">
    <w:nsid w:val="31BE7CA5"/>
    <w:multiLevelType w:val="hybridMultilevel"/>
    <w:tmpl w:val="FFFFFFFF"/>
    <w:lvl w:ilvl="0" w:tplc="2AAAFFE6">
      <w:start w:val="1"/>
      <w:numFmt w:val="bullet"/>
      <w:lvlText w:val=""/>
      <w:lvlJc w:val="left"/>
      <w:pPr>
        <w:ind w:left="720" w:hanging="360"/>
      </w:pPr>
      <w:rPr>
        <w:rFonts w:ascii="Symbol" w:hAnsi="Symbol" w:hint="default"/>
      </w:rPr>
    </w:lvl>
    <w:lvl w:ilvl="1" w:tplc="B540ED30">
      <w:start w:val="1"/>
      <w:numFmt w:val="bullet"/>
      <w:lvlText w:val="o"/>
      <w:lvlJc w:val="left"/>
      <w:pPr>
        <w:ind w:left="1440" w:hanging="360"/>
      </w:pPr>
      <w:rPr>
        <w:rFonts w:ascii="Courier New" w:hAnsi="Courier New" w:hint="default"/>
      </w:rPr>
    </w:lvl>
    <w:lvl w:ilvl="2" w:tplc="022248EC">
      <w:start w:val="1"/>
      <w:numFmt w:val="bullet"/>
      <w:lvlText w:val=""/>
      <w:lvlJc w:val="left"/>
      <w:pPr>
        <w:ind w:left="2160" w:hanging="360"/>
      </w:pPr>
      <w:rPr>
        <w:rFonts w:ascii="Wingdings" w:hAnsi="Wingdings" w:hint="default"/>
      </w:rPr>
    </w:lvl>
    <w:lvl w:ilvl="3" w:tplc="06DA3692">
      <w:start w:val="1"/>
      <w:numFmt w:val="bullet"/>
      <w:lvlText w:val=""/>
      <w:lvlJc w:val="left"/>
      <w:pPr>
        <w:ind w:left="2880" w:hanging="360"/>
      </w:pPr>
      <w:rPr>
        <w:rFonts w:ascii="Symbol" w:hAnsi="Symbol" w:hint="default"/>
      </w:rPr>
    </w:lvl>
    <w:lvl w:ilvl="4" w:tplc="F99676B0">
      <w:start w:val="1"/>
      <w:numFmt w:val="bullet"/>
      <w:lvlText w:val="o"/>
      <w:lvlJc w:val="left"/>
      <w:pPr>
        <w:ind w:left="3600" w:hanging="360"/>
      </w:pPr>
      <w:rPr>
        <w:rFonts w:ascii="Courier New" w:hAnsi="Courier New" w:hint="default"/>
      </w:rPr>
    </w:lvl>
    <w:lvl w:ilvl="5" w:tplc="D6505B50">
      <w:start w:val="1"/>
      <w:numFmt w:val="bullet"/>
      <w:lvlText w:val=""/>
      <w:lvlJc w:val="left"/>
      <w:pPr>
        <w:ind w:left="4320" w:hanging="360"/>
      </w:pPr>
      <w:rPr>
        <w:rFonts w:ascii="Wingdings" w:hAnsi="Wingdings" w:hint="default"/>
      </w:rPr>
    </w:lvl>
    <w:lvl w:ilvl="6" w:tplc="6324D714">
      <w:start w:val="1"/>
      <w:numFmt w:val="bullet"/>
      <w:lvlText w:val=""/>
      <w:lvlJc w:val="left"/>
      <w:pPr>
        <w:ind w:left="5040" w:hanging="360"/>
      </w:pPr>
      <w:rPr>
        <w:rFonts w:ascii="Symbol" w:hAnsi="Symbol" w:hint="default"/>
      </w:rPr>
    </w:lvl>
    <w:lvl w:ilvl="7" w:tplc="CDEC4EDE">
      <w:start w:val="1"/>
      <w:numFmt w:val="bullet"/>
      <w:lvlText w:val="o"/>
      <w:lvlJc w:val="left"/>
      <w:pPr>
        <w:ind w:left="5760" w:hanging="360"/>
      </w:pPr>
      <w:rPr>
        <w:rFonts w:ascii="Courier New" w:hAnsi="Courier New" w:hint="default"/>
      </w:rPr>
    </w:lvl>
    <w:lvl w:ilvl="8" w:tplc="EFF8839A">
      <w:start w:val="1"/>
      <w:numFmt w:val="bullet"/>
      <w:lvlText w:val=""/>
      <w:lvlJc w:val="left"/>
      <w:pPr>
        <w:ind w:left="6480" w:hanging="360"/>
      </w:pPr>
      <w:rPr>
        <w:rFonts w:ascii="Wingdings" w:hAnsi="Wingdings" w:hint="default"/>
      </w:rPr>
    </w:lvl>
  </w:abstractNum>
  <w:abstractNum w:abstractNumId="13" w15:restartNumberingAfterBreak="0">
    <w:nsid w:val="32871AF4"/>
    <w:multiLevelType w:val="hybridMultilevel"/>
    <w:tmpl w:val="FFFFFFFF"/>
    <w:lvl w:ilvl="0" w:tplc="6CB4CFF2">
      <w:start w:val="1"/>
      <w:numFmt w:val="decimal"/>
      <w:lvlText w:val="%1."/>
      <w:lvlJc w:val="left"/>
      <w:pPr>
        <w:ind w:left="720" w:hanging="360"/>
      </w:pPr>
    </w:lvl>
    <w:lvl w:ilvl="1" w:tplc="21982B9E">
      <w:start w:val="1"/>
      <w:numFmt w:val="lowerLetter"/>
      <w:lvlText w:val="%2."/>
      <w:lvlJc w:val="left"/>
      <w:pPr>
        <w:ind w:left="1440" w:hanging="360"/>
      </w:pPr>
    </w:lvl>
    <w:lvl w:ilvl="2" w:tplc="9B907ABA">
      <w:start w:val="1"/>
      <w:numFmt w:val="lowerRoman"/>
      <w:lvlText w:val="%3."/>
      <w:lvlJc w:val="right"/>
      <w:pPr>
        <w:ind w:left="2160" w:hanging="180"/>
      </w:pPr>
    </w:lvl>
    <w:lvl w:ilvl="3" w:tplc="CBD66F52">
      <w:start w:val="1"/>
      <w:numFmt w:val="decimal"/>
      <w:lvlText w:val="%4."/>
      <w:lvlJc w:val="left"/>
      <w:pPr>
        <w:ind w:left="2880" w:hanging="360"/>
      </w:pPr>
    </w:lvl>
    <w:lvl w:ilvl="4" w:tplc="180E5964">
      <w:start w:val="1"/>
      <w:numFmt w:val="lowerLetter"/>
      <w:lvlText w:val="%5."/>
      <w:lvlJc w:val="left"/>
      <w:pPr>
        <w:ind w:left="3600" w:hanging="360"/>
      </w:pPr>
    </w:lvl>
    <w:lvl w:ilvl="5" w:tplc="CCA0C988">
      <w:start w:val="1"/>
      <w:numFmt w:val="lowerRoman"/>
      <w:lvlText w:val="%6."/>
      <w:lvlJc w:val="right"/>
      <w:pPr>
        <w:ind w:left="4320" w:hanging="180"/>
      </w:pPr>
    </w:lvl>
    <w:lvl w:ilvl="6" w:tplc="24F2B892">
      <w:start w:val="1"/>
      <w:numFmt w:val="decimal"/>
      <w:lvlText w:val="%7."/>
      <w:lvlJc w:val="left"/>
      <w:pPr>
        <w:ind w:left="5040" w:hanging="360"/>
      </w:pPr>
    </w:lvl>
    <w:lvl w:ilvl="7" w:tplc="288CF83E">
      <w:start w:val="1"/>
      <w:numFmt w:val="lowerLetter"/>
      <w:lvlText w:val="%8."/>
      <w:lvlJc w:val="left"/>
      <w:pPr>
        <w:ind w:left="5760" w:hanging="360"/>
      </w:pPr>
    </w:lvl>
    <w:lvl w:ilvl="8" w:tplc="F4BA3E4E">
      <w:start w:val="1"/>
      <w:numFmt w:val="lowerRoman"/>
      <w:lvlText w:val="%9."/>
      <w:lvlJc w:val="right"/>
      <w:pPr>
        <w:ind w:left="6480" w:hanging="180"/>
      </w:pPr>
    </w:lvl>
  </w:abstractNum>
  <w:abstractNum w:abstractNumId="14" w15:restartNumberingAfterBreak="0">
    <w:nsid w:val="33A74356"/>
    <w:multiLevelType w:val="hybridMultilevel"/>
    <w:tmpl w:val="FFFFFFFF"/>
    <w:lvl w:ilvl="0" w:tplc="F5D45182">
      <w:start w:val="1"/>
      <w:numFmt w:val="bullet"/>
      <w:lvlText w:val=""/>
      <w:lvlJc w:val="left"/>
      <w:pPr>
        <w:ind w:left="720" w:hanging="360"/>
      </w:pPr>
      <w:rPr>
        <w:rFonts w:ascii="Symbol" w:hAnsi="Symbol" w:hint="default"/>
      </w:rPr>
    </w:lvl>
    <w:lvl w:ilvl="1" w:tplc="61EAC470">
      <w:start w:val="1"/>
      <w:numFmt w:val="bullet"/>
      <w:lvlText w:val="o"/>
      <w:lvlJc w:val="left"/>
      <w:pPr>
        <w:ind w:left="1440" w:hanging="360"/>
      </w:pPr>
      <w:rPr>
        <w:rFonts w:ascii="Courier New" w:hAnsi="Courier New" w:hint="default"/>
      </w:rPr>
    </w:lvl>
    <w:lvl w:ilvl="2" w:tplc="AC027E98">
      <w:start w:val="1"/>
      <w:numFmt w:val="bullet"/>
      <w:lvlText w:val=""/>
      <w:lvlJc w:val="left"/>
      <w:pPr>
        <w:ind w:left="2160" w:hanging="360"/>
      </w:pPr>
      <w:rPr>
        <w:rFonts w:ascii="Wingdings" w:hAnsi="Wingdings" w:hint="default"/>
      </w:rPr>
    </w:lvl>
    <w:lvl w:ilvl="3" w:tplc="0BD8B47A">
      <w:start w:val="1"/>
      <w:numFmt w:val="bullet"/>
      <w:lvlText w:val=""/>
      <w:lvlJc w:val="left"/>
      <w:pPr>
        <w:ind w:left="2880" w:hanging="360"/>
      </w:pPr>
      <w:rPr>
        <w:rFonts w:ascii="Symbol" w:hAnsi="Symbol" w:hint="default"/>
      </w:rPr>
    </w:lvl>
    <w:lvl w:ilvl="4" w:tplc="2BEC4194">
      <w:start w:val="1"/>
      <w:numFmt w:val="bullet"/>
      <w:lvlText w:val="o"/>
      <w:lvlJc w:val="left"/>
      <w:pPr>
        <w:ind w:left="3600" w:hanging="360"/>
      </w:pPr>
      <w:rPr>
        <w:rFonts w:ascii="Courier New" w:hAnsi="Courier New" w:hint="default"/>
      </w:rPr>
    </w:lvl>
    <w:lvl w:ilvl="5" w:tplc="1D0A83D8">
      <w:start w:val="1"/>
      <w:numFmt w:val="bullet"/>
      <w:lvlText w:val=""/>
      <w:lvlJc w:val="left"/>
      <w:pPr>
        <w:ind w:left="4320" w:hanging="360"/>
      </w:pPr>
      <w:rPr>
        <w:rFonts w:ascii="Wingdings" w:hAnsi="Wingdings" w:hint="default"/>
      </w:rPr>
    </w:lvl>
    <w:lvl w:ilvl="6" w:tplc="816A4DFE">
      <w:start w:val="1"/>
      <w:numFmt w:val="bullet"/>
      <w:lvlText w:val=""/>
      <w:lvlJc w:val="left"/>
      <w:pPr>
        <w:ind w:left="5040" w:hanging="360"/>
      </w:pPr>
      <w:rPr>
        <w:rFonts w:ascii="Symbol" w:hAnsi="Symbol" w:hint="default"/>
      </w:rPr>
    </w:lvl>
    <w:lvl w:ilvl="7" w:tplc="96AE07AA">
      <w:start w:val="1"/>
      <w:numFmt w:val="bullet"/>
      <w:lvlText w:val="o"/>
      <w:lvlJc w:val="left"/>
      <w:pPr>
        <w:ind w:left="5760" w:hanging="360"/>
      </w:pPr>
      <w:rPr>
        <w:rFonts w:ascii="Courier New" w:hAnsi="Courier New" w:hint="default"/>
      </w:rPr>
    </w:lvl>
    <w:lvl w:ilvl="8" w:tplc="6E1209C8">
      <w:start w:val="1"/>
      <w:numFmt w:val="bullet"/>
      <w:lvlText w:val=""/>
      <w:lvlJc w:val="left"/>
      <w:pPr>
        <w:ind w:left="6480" w:hanging="360"/>
      </w:pPr>
      <w:rPr>
        <w:rFonts w:ascii="Wingdings" w:hAnsi="Wingdings" w:hint="default"/>
      </w:rPr>
    </w:lvl>
  </w:abstractNum>
  <w:abstractNum w:abstractNumId="15" w15:restartNumberingAfterBreak="0">
    <w:nsid w:val="399C50D1"/>
    <w:multiLevelType w:val="hybridMultilevel"/>
    <w:tmpl w:val="FFFFFFFF"/>
    <w:lvl w:ilvl="0" w:tplc="4AFAC96C">
      <w:start w:val="1"/>
      <w:numFmt w:val="decimal"/>
      <w:lvlText w:val="%1."/>
      <w:lvlJc w:val="left"/>
      <w:pPr>
        <w:ind w:left="720" w:hanging="360"/>
      </w:pPr>
    </w:lvl>
    <w:lvl w:ilvl="1" w:tplc="D3C4AE78">
      <w:start w:val="1"/>
      <w:numFmt w:val="lowerLetter"/>
      <w:lvlText w:val="%2."/>
      <w:lvlJc w:val="left"/>
      <w:pPr>
        <w:ind w:left="1440" w:hanging="360"/>
      </w:pPr>
    </w:lvl>
    <w:lvl w:ilvl="2" w:tplc="A9E2E4EE">
      <w:start w:val="1"/>
      <w:numFmt w:val="lowerRoman"/>
      <w:lvlText w:val="%3."/>
      <w:lvlJc w:val="right"/>
      <w:pPr>
        <w:ind w:left="2160" w:hanging="180"/>
      </w:pPr>
    </w:lvl>
    <w:lvl w:ilvl="3" w:tplc="226E2A20">
      <w:start w:val="1"/>
      <w:numFmt w:val="decimal"/>
      <w:lvlText w:val="%4."/>
      <w:lvlJc w:val="left"/>
      <w:pPr>
        <w:ind w:left="2880" w:hanging="360"/>
      </w:pPr>
    </w:lvl>
    <w:lvl w:ilvl="4" w:tplc="8800E6BE">
      <w:start w:val="1"/>
      <w:numFmt w:val="lowerLetter"/>
      <w:lvlText w:val="%5."/>
      <w:lvlJc w:val="left"/>
      <w:pPr>
        <w:ind w:left="3600" w:hanging="360"/>
      </w:pPr>
    </w:lvl>
    <w:lvl w:ilvl="5" w:tplc="BA38658C">
      <w:start w:val="1"/>
      <w:numFmt w:val="lowerRoman"/>
      <w:lvlText w:val="%6."/>
      <w:lvlJc w:val="right"/>
      <w:pPr>
        <w:ind w:left="4320" w:hanging="180"/>
      </w:pPr>
    </w:lvl>
    <w:lvl w:ilvl="6" w:tplc="0D689EA2">
      <w:start w:val="1"/>
      <w:numFmt w:val="decimal"/>
      <w:lvlText w:val="%7."/>
      <w:lvlJc w:val="left"/>
      <w:pPr>
        <w:ind w:left="5040" w:hanging="360"/>
      </w:pPr>
    </w:lvl>
    <w:lvl w:ilvl="7" w:tplc="4E3E289C">
      <w:start w:val="1"/>
      <w:numFmt w:val="lowerLetter"/>
      <w:lvlText w:val="%8."/>
      <w:lvlJc w:val="left"/>
      <w:pPr>
        <w:ind w:left="5760" w:hanging="360"/>
      </w:pPr>
    </w:lvl>
    <w:lvl w:ilvl="8" w:tplc="6F50BC56">
      <w:start w:val="1"/>
      <w:numFmt w:val="lowerRoman"/>
      <w:lvlText w:val="%9."/>
      <w:lvlJc w:val="right"/>
      <w:pPr>
        <w:ind w:left="6480" w:hanging="180"/>
      </w:pPr>
    </w:lvl>
  </w:abstractNum>
  <w:abstractNum w:abstractNumId="16" w15:restartNumberingAfterBreak="0">
    <w:nsid w:val="3FA156D1"/>
    <w:multiLevelType w:val="hybridMultilevel"/>
    <w:tmpl w:val="FFFFFFFF"/>
    <w:lvl w:ilvl="0" w:tplc="AECC3D7A">
      <w:start w:val="1"/>
      <w:numFmt w:val="decimal"/>
      <w:lvlText w:val="%1."/>
      <w:lvlJc w:val="left"/>
      <w:pPr>
        <w:ind w:left="720" w:hanging="360"/>
      </w:pPr>
    </w:lvl>
    <w:lvl w:ilvl="1" w:tplc="EE1074C4">
      <w:start w:val="1"/>
      <w:numFmt w:val="lowerLetter"/>
      <w:lvlText w:val="%2."/>
      <w:lvlJc w:val="left"/>
      <w:pPr>
        <w:ind w:left="1440" w:hanging="360"/>
      </w:pPr>
    </w:lvl>
    <w:lvl w:ilvl="2" w:tplc="27BC9F76">
      <w:start w:val="1"/>
      <w:numFmt w:val="lowerRoman"/>
      <w:lvlText w:val="%3."/>
      <w:lvlJc w:val="right"/>
      <w:pPr>
        <w:ind w:left="2160" w:hanging="180"/>
      </w:pPr>
    </w:lvl>
    <w:lvl w:ilvl="3" w:tplc="08D65A9E">
      <w:start w:val="1"/>
      <w:numFmt w:val="decimal"/>
      <w:lvlText w:val="%4."/>
      <w:lvlJc w:val="left"/>
      <w:pPr>
        <w:ind w:left="2880" w:hanging="360"/>
      </w:pPr>
    </w:lvl>
    <w:lvl w:ilvl="4" w:tplc="D1B00DDA">
      <w:start w:val="1"/>
      <w:numFmt w:val="lowerLetter"/>
      <w:lvlText w:val="%5."/>
      <w:lvlJc w:val="left"/>
      <w:pPr>
        <w:ind w:left="3600" w:hanging="360"/>
      </w:pPr>
    </w:lvl>
    <w:lvl w:ilvl="5" w:tplc="E10AF234">
      <w:start w:val="1"/>
      <w:numFmt w:val="lowerRoman"/>
      <w:lvlText w:val="%6."/>
      <w:lvlJc w:val="right"/>
      <w:pPr>
        <w:ind w:left="4320" w:hanging="180"/>
      </w:pPr>
    </w:lvl>
    <w:lvl w:ilvl="6" w:tplc="3FF8A210">
      <w:start w:val="1"/>
      <w:numFmt w:val="decimal"/>
      <w:lvlText w:val="%7."/>
      <w:lvlJc w:val="left"/>
      <w:pPr>
        <w:ind w:left="5040" w:hanging="360"/>
      </w:pPr>
    </w:lvl>
    <w:lvl w:ilvl="7" w:tplc="B56EB9DC">
      <w:start w:val="1"/>
      <w:numFmt w:val="lowerLetter"/>
      <w:lvlText w:val="%8."/>
      <w:lvlJc w:val="left"/>
      <w:pPr>
        <w:ind w:left="5760" w:hanging="360"/>
      </w:pPr>
    </w:lvl>
    <w:lvl w:ilvl="8" w:tplc="A0A45D4C">
      <w:start w:val="1"/>
      <w:numFmt w:val="lowerRoman"/>
      <w:lvlText w:val="%9."/>
      <w:lvlJc w:val="right"/>
      <w:pPr>
        <w:ind w:left="6480" w:hanging="180"/>
      </w:pPr>
    </w:lvl>
  </w:abstractNum>
  <w:abstractNum w:abstractNumId="17" w15:restartNumberingAfterBreak="0">
    <w:nsid w:val="4147722B"/>
    <w:multiLevelType w:val="hybridMultilevel"/>
    <w:tmpl w:val="FFFFFFFF"/>
    <w:lvl w:ilvl="0" w:tplc="4F166CC6">
      <w:start w:val="1"/>
      <w:numFmt w:val="decimal"/>
      <w:lvlText w:val="%1."/>
      <w:lvlJc w:val="left"/>
      <w:pPr>
        <w:ind w:left="720" w:hanging="360"/>
      </w:pPr>
    </w:lvl>
    <w:lvl w:ilvl="1" w:tplc="659ED476">
      <w:start w:val="1"/>
      <w:numFmt w:val="lowerLetter"/>
      <w:lvlText w:val="%2."/>
      <w:lvlJc w:val="left"/>
      <w:pPr>
        <w:ind w:left="1440" w:hanging="360"/>
      </w:pPr>
    </w:lvl>
    <w:lvl w:ilvl="2" w:tplc="5C56D56C">
      <w:start w:val="1"/>
      <w:numFmt w:val="lowerRoman"/>
      <w:lvlText w:val="%3."/>
      <w:lvlJc w:val="right"/>
      <w:pPr>
        <w:ind w:left="2160" w:hanging="180"/>
      </w:pPr>
    </w:lvl>
    <w:lvl w:ilvl="3" w:tplc="32C869BC">
      <w:start w:val="1"/>
      <w:numFmt w:val="decimal"/>
      <w:lvlText w:val="%4."/>
      <w:lvlJc w:val="left"/>
      <w:pPr>
        <w:ind w:left="2880" w:hanging="360"/>
      </w:pPr>
    </w:lvl>
    <w:lvl w:ilvl="4" w:tplc="C5EA1AC0">
      <w:start w:val="1"/>
      <w:numFmt w:val="lowerLetter"/>
      <w:lvlText w:val="%5."/>
      <w:lvlJc w:val="left"/>
      <w:pPr>
        <w:ind w:left="3600" w:hanging="360"/>
      </w:pPr>
    </w:lvl>
    <w:lvl w:ilvl="5" w:tplc="99E68650">
      <w:start w:val="1"/>
      <w:numFmt w:val="lowerRoman"/>
      <w:lvlText w:val="%6."/>
      <w:lvlJc w:val="right"/>
      <w:pPr>
        <w:ind w:left="4320" w:hanging="180"/>
      </w:pPr>
    </w:lvl>
    <w:lvl w:ilvl="6" w:tplc="0BB0AB0A">
      <w:start w:val="1"/>
      <w:numFmt w:val="decimal"/>
      <w:lvlText w:val="%7."/>
      <w:lvlJc w:val="left"/>
      <w:pPr>
        <w:ind w:left="5040" w:hanging="360"/>
      </w:pPr>
    </w:lvl>
    <w:lvl w:ilvl="7" w:tplc="19D082A2">
      <w:start w:val="1"/>
      <w:numFmt w:val="lowerLetter"/>
      <w:lvlText w:val="%8."/>
      <w:lvlJc w:val="left"/>
      <w:pPr>
        <w:ind w:left="5760" w:hanging="360"/>
      </w:pPr>
    </w:lvl>
    <w:lvl w:ilvl="8" w:tplc="14649F8E">
      <w:start w:val="1"/>
      <w:numFmt w:val="lowerRoman"/>
      <w:lvlText w:val="%9."/>
      <w:lvlJc w:val="right"/>
      <w:pPr>
        <w:ind w:left="6480" w:hanging="180"/>
      </w:pPr>
    </w:lvl>
  </w:abstractNum>
  <w:abstractNum w:abstractNumId="18" w15:restartNumberingAfterBreak="0">
    <w:nsid w:val="425E6188"/>
    <w:multiLevelType w:val="hybridMultilevel"/>
    <w:tmpl w:val="FFFFFFFF"/>
    <w:lvl w:ilvl="0" w:tplc="F8045104">
      <w:start w:val="1"/>
      <w:numFmt w:val="decimal"/>
      <w:lvlText w:val="%1."/>
      <w:lvlJc w:val="left"/>
      <w:pPr>
        <w:ind w:left="720" w:hanging="360"/>
      </w:pPr>
    </w:lvl>
    <w:lvl w:ilvl="1" w:tplc="993E4AB6">
      <w:start w:val="1"/>
      <w:numFmt w:val="lowerLetter"/>
      <w:lvlText w:val="%2."/>
      <w:lvlJc w:val="left"/>
      <w:pPr>
        <w:ind w:left="1440" w:hanging="360"/>
      </w:pPr>
    </w:lvl>
    <w:lvl w:ilvl="2" w:tplc="94B21030">
      <w:start w:val="1"/>
      <w:numFmt w:val="lowerRoman"/>
      <w:lvlText w:val="%3."/>
      <w:lvlJc w:val="right"/>
      <w:pPr>
        <w:ind w:left="2160" w:hanging="180"/>
      </w:pPr>
    </w:lvl>
    <w:lvl w:ilvl="3" w:tplc="4134D2E4">
      <w:start w:val="1"/>
      <w:numFmt w:val="decimal"/>
      <w:lvlText w:val="%4."/>
      <w:lvlJc w:val="left"/>
      <w:pPr>
        <w:ind w:left="2880" w:hanging="360"/>
      </w:pPr>
    </w:lvl>
    <w:lvl w:ilvl="4" w:tplc="13C6D5B0">
      <w:start w:val="1"/>
      <w:numFmt w:val="lowerLetter"/>
      <w:lvlText w:val="%5."/>
      <w:lvlJc w:val="left"/>
      <w:pPr>
        <w:ind w:left="3600" w:hanging="360"/>
      </w:pPr>
    </w:lvl>
    <w:lvl w:ilvl="5" w:tplc="54B4EE6E">
      <w:start w:val="1"/>
      <w:numFmt w:val="lowerRoman"/>
      <w:lvlText w:val="%6."/>
      <w:lvlJc w:val="right"/>
      <w:pPr>
        <w:ind w:left="4320" w:hanging="180"/>
      </w:pPr>
    </w:lvl>
    <w:lvl w:ilvl="6" w:tplc="B46659DA">
      <w:start w:val="1"/>
      <w:numFmt w:val="decimal"/>
      <w:lvlText w:val="%7."/>
      <w:lvlJc w:val="left"/>
      <w:pPr>
        <w:ind w:left="5040" w:hanging="360"/>
      </w:pPr>
    </w:lvl>
    <w:lvl w:ilvl="7" w:tplc="5DC26BF8">
      <w:start w:val="1"/>
      <w:numFmt w:val="lowerLetter"/>
      <w:lvlText w:val="%8."/>
      <w:lvlJc w:val="left"/>
      <w:pPr>
        <w:ind w:left="5760" w:hanging="360"/>
      </w:pPr>
    </w:lvl>
    <w:lvl w:ilvl="8" w:tplc="750E141C">
      <w:start w:val="1"/>
      <w:numFmt w:val="lowerRoman"/>
      <w:lvlText w:val="%9."/>
      <w:lvlJc w:val="right"/>
      <w:pPr>
        <w:ind w:left="6480" w:hanging="180"/>
      </w:pPr>
    </w:lvl>
  </w:abstractNum>
  <w:abstractNum w:abstractNumId="19" w15:restartNumberingAfterBreak="0">
    <w:nsid w:val="45260DB5"/>
    <w:multiLevelType w:val="hybridMultilevel"/>
    <w:tmpl w:val="FFFFFFFF"/>
    <w:lvl w:ilvl="0" w:tplc="2284A278">
      <w:start w:val="1"/>
      <w:numFmt w:val="bullet"/>
      <w:lvlText w:val=""/>
      <w:lvlJc w:val="left"/>
      <w:pPr>
        <w:ind w:left="720" w:hanging="360"/>
      </w:pPr>
      <w:rPr>
        <w:rFonts w:ascii="Symbol" w:hAnsi="Symbol" w:hint="default"/>
      </w:rPr>
    </w:lvl>
    <w:lvl w:ilvl="1" w:tplc="66880C3C">
      <w:start w:val="1"/>
      <w:numFmt w:val="bullet"/>
      <w:lvlText w:val="o"/>
      <w:lvlJc w:val="left"/>
      <w:pPr>
        <w:ind w:left="1440" w:hanging="360"/>
      </w:pPr>
      <w:rPr>
        <w:rFonts w:ascii="Courier New" w:hAnsi="Courier New" w:hint="default"/>
      </w:rPr>
    </w:lvl>
    <w:lvl w:ilvl="2" w:tplc="9BBE4006">
      <w:start w:val="1"/>
      <w:numFmt w:val="bullet"/>
      <w:lvlText w:val=""/>
      <w:lvlJc w:val="left"/>
      <w:pPr>
        <w:ind w:left="2160" w:hanging="360"/>
      </w:pPr>
      <w:rPr>
        <w:rFonts w:ascii="Wingdings" w:hAnsi="Wingdings" w:hint="default"/>
      </w:rPr>
    </w:lvl>
    <w:lvl w:ilvl="3" w:tplc="711CAEB6">
      <w:start w:val="1"/>
      <w:numFmt w:val="bullet"/>
      <w:lvlText w:val=""/>
      <w:lvlJc w:val="left"/>
      <w:pPr>
        <w:ind w:left="2880" w:hanging="360"/>
      </w:pPr>
      <w:rPr>
        <w:rFonts w:ascii="Symbol" w:hAnsi="Symbol" w:hint="default"/>
      </w:rPr>
    </w:lvl>
    <w:lvl w:ilvl="4" w:tplc="17440A78">
      <w:start w:val="1"/>
      <w:numFmt w:val="bullet"/>
      <w:lvlText w:val="o"/>
      <w:lvlJc w:val="left"/>
      <w:pPr>
        <w:ind w:left="3600" w:hanging="360"/>
      </w:pPr>
      <w:rPr>
        <w:rFonts w:ascii="Courier New" w:hAnsi="Courier New" w:hint="default"/>
      </w:rPr>
    </w:lvl>
    <w:lvl w:ilvl="5" w:tplc="E36674E6">
      <w:start w:val="1"/>
      <w:numFmt w:val="bullet"/>
      <w:lvlText w:val=""/>
      <w:lvlJc w:val="left"/>
      <w:pPr>
        <w:ind w:left="4320" w:hanging="360"/>
      </w:pPr>
      <w:rPr>
        <w:rFonts w:ascii="Wingdings" w:hAnsi="Wingdings" w:hint="default"/>
      </w:rPr>
    </w:lvl>
    <w:lvl w:ilvl="6" w:tplc="F8DCBBBC">
      <w:start w:val="1"/>
      <w:numFmt w:val="bullet"/>
      <w:lvlText w:val=""/>
      <w:lvlJc w:val="left"/>
      <w:pPr>
        <w:ind w:left="5040" w:hanging="360"/>
      </w:pPr>
      <w:rPr>
        <w:rFonts w:ascii="Symbol" w:hAnsi="Symbol" w:hint="default"/>
      </w:rPr>
    </w:lvl>
    <w:lvl w:ilvl="7" w:tplc="BE5A3C70">
      <w:start w:val="1"/>
      <w:numFmt w:val="bullet"/>
      <w:lvlText w:val="o"/>
      <w:lvlJc w:val="left"/>
      <w:pPr>
        <w:ind w:left="5760" w:hanging="360"/>
      </w:pPr>
      <w:rPr>
        <w:rFonts w:ascii="Courier New" w:hAnsi="Courier New" w:hint="default"/>
      </w:rPr>
    </w:lvl>
    <w:lvl w:ilvl="8" w:tplc="116E0F36">
      <w:start w:val="1"/>
      <w:numFmt w:val="bullet"/>
      <w:lvlText w:val=""/>
      <w:lvlJc w:val="left"/>
      <w:pPr>
        <w:ind w:left="6480" w:hanging="360"/>
      </w:pPr>
      <w:rPr>
        <w:rFonts w:ascii="Wingdings" w:hAnsi="Wingdings" w:hint="default"/>
      </w:rPr>
    </w:lvl>
  </w:abstractNum>
  <w:abstractNum w:abstractNumId="20" w15:restartNumberingAfterBreak="0">
    <w:nsid w:val="4FE07AC9"/>
    <w:multiLevelType w:val="hybridMultilevel"/>
    <w:tmpl w:val="FFFFFFFF"/>
    <w:lvl w:ilvl="0" w:tplc="8C588EFA">
      <w:start w:val="1"/>
      <w:numFmt w:val="decimal"/>
      <w:lvlText w:val="%1."/>
      <w:lvlJc w:val="left"/>
      <w:pPr>
        <w:ind w:left="720" w:hanging="360"/>
      </w:pPr>
    </w:lvl>
    <w:lvl w:ilvl="1" w:tplc="B086839C">
      <w:start w:val="1"/>
      <w:numFmt w:val="lowerLetter"/>
      <w:lvlText w:val="%2."/>
      <w:lvlJc w:val="left"/>
      <w:pPr>
        <w:ind w:left="1440" w:hanging="360"/>
      </w:pPr>
    </w:lvl>
    <w:lvl w:ilvl="2" w:tplc="8304C3E8">
      <w:start w:val="1"/>
      <w:numFmt w:val="lowerRoman"/>
      <w:lvlText w:val="%3."/>
      <w:lvlJc w:val="right"/>
      <w:pPr>
        <w:ind w:left="2160" w:hanging="180"/>
      </w:pPr>
    </w:lvl>
    <w:lvl w:ilvl="3" w:tplc="2228D1F6">
      <w:start w:val="1"/>
      <w:numFmt w:val="decimal"/>
      <w:lvlText w:val="%4."/>
      <w:lvlJc w:val="left"/>
      <w:pPr>
        <w:ind w:left="2880" w:hanging="360"/>
      </w:pPr>
    </w:lvl>
    <w:lvl w:ilvl="4" w:tplc="7FA2E30A">
      <w:start w:val="1"/>
      <w:numFmt w:val="lowerLetter"/>
      <w:lvlText w:val="%5."/>
      <w:lvlJc w:val="left"/>
      <w:pPr>
        <w:ind w:left="3600" w:hanging="360"/>
      </w:pPr>
    </w:lvl>
    <w:lvl w:ilvl="5" w:tplc="9C30855E">
      <w:start w:val="1"/>
      <w:numFmt w:val="lowerRoman"/>
      <w:lvlText w:val="%6."/>
      <w:lvlJc w:val="right"/>
      <w:pPr>
        <w:ind w:left="4320" w:hanging="180"/>
      </w:pPr>
    </w:lvl>
    <w:lvl w:ilvl="6" w:tplc="F3D28830">
      <w:start w:val="1"/>
      <w:numFmt w:val="decimal"/>
      <w:lvlText w:val="%7."/>
      <w:lvlJc w:val="left"/>
      <w:pPr>
        <w:ind w:left="5040" w:hanging="360"/>
      </w:pPr>
    </w:lvl>
    <w:lvl w:ilvl="7" w:tplc="2A2C5300">
      <w:start w:val="1"/>
      <w:numFmt w:val="lowerLetter"/>
      <w:lvlText w:val="%8."/>
      <w:lvlJc w:val="left"/>
      <w:pPr>
        <w:ind w:left="5760" w:hanging="360"/>
      </w:pPr>
    </w:lvl>
    <w:lvl w:ilvl="8" w:tplc="B066DF78">
      <w:start w:val="1"/>
      <w:numFmt w:val="lowerRoman"/>
      <w:lvlText w:val="%9."/>
      <w:lvlJc w:val="right"/>
      <w:pPr>
        <w:ind w:left="6480" w:hanging="180"/>
      </w:pPr>
    </w:lvl>
  </w:abstractNum>
  <w:abstractNum w:abstractNumId="21" w15:restartNumberingAfterBreak="0">
    <w:nsid w:val="53A1074B"/>
    <w:multiLevelType w:val="hybridMultilevel"/>
    <w:tmpl w:val="FFFFFFFF"/>
    <w:lvl w:ilvl="0" w:tplc="D13A45FE">
      <w:start w:val="1"/>
      <w:numFmt w:val="bullet"/>
      <w:lvlText w:val=""/>
      <w:lvlJc w:val="left"/>
      <w:pPr>
        <w:ind w:left="720" w:hanging="360"/>
      </w:pPr>
      <w:rPr>
        <w:rFonts w:ascii="Symbol" w:hAnsi="Symbol" w:hint="default"/>
      </w:rPr>
    </w:lvl>
    <w:lvl w:ilvl="1" w:tplc="853A9C54">
      <w:start w:val="1"/>
      <w:numFmt w:val="bullet"/>
      <w:lvlText w:val="o"/>
      <w:lvlJc w:val="left"/>
      <w:pPr>
        <w:ind w:left="1440" w:hanging="360"/>
      </w:pPr>
      <w:rPr>
        <w:rFonts w:ascii="Courier New" w:hAnsi="Courier New" w:hint="default"/>
      </w:rPr>
    </w:lvl>
    <w:lvl w:ilvl="2" w:tplc="BB38F15C">
      <w:start w:val="1"/>
      <w:numFmt w:val="bullet"/>
      <w:lvlText w:val=""/>
      <w:lvlJc w:val="left"/>
      <w:pPr>
        <w:ind w:left="2160" w:hanging="360"/>
      </w:pPr>
      <w:rPr>
        <w:rFonts w:ascii="Wingdings" w:hAnsi="Wingdings" w:hint="default"/>
      </w:rPr>
    </w:lvl>
    <w:lvl w:ilvl="3" w:tplc="EF7E44D8">
      <w:start w:val="1"/>
      <w:numFmt w:val="bullet"/>
      <w:lvlText w:val=""/>
      <w:lvlJc w:val="left"/>
      <w:pPr>
        <w:ind w:left="2880" w:hanging="360"/>
      </w:pPr>
      <w:rPr>
        <w:rFonts w:ascii="Symbol" w:hAnsi="Symbol" w:hint="default"/>
      </w:rPr>
    </w:lvl>
    <w:lvl w:ilvl="4" w:tplc="732A9C32">
      <w:start w:val="1"/>
      <w:numFmt w:val="bullet"/>
      <w:lvlText w:val="o"/>
      <w:lvlJc w:val="left"/>
      <w:pPr>
        <w:ind w:left="3600" w:hanging="360"/>
      </w:pPr>
      <w:rPr>
        <w:rFonts w:ascii="Courier New" w:hAnsi="Courier New" w:hint="default"/>
      </w:rPr>
    </w:lvl>
    <w:lvl w:ilvl="5" w:tplc="B4AE0814">
      <w:start w:val="1"/>
      <w:numFmt w:val="bullet"/>
      <w:lvlText w:val=""/>
      <w:lvlJc w:val="left"/>
      <w:pPr>
        <w:ind w:left="4320" w:hanging="360"/>
      </w:pPr>
      <w:rPr>
        <w:rFonts w:ascii="Wingdings" w:hAnsi="Wingdings" w:hint="default"/>
      </w:rPr>
    </w:lvl>
    <w:lvl w:ilvl="6" w:tplc="3F3EB8F2">
      <w:start w:val="1"/>
      <w:numFmt w:val="bullet"/>
      <w:lvlText w:val=""/>
      <w:lvlJc w:val="left"/>
      <w:pPr>
        <w:ind w:left="5040" w:hanging="360"/>
      </w:pPr>
      <w:rPr>
        <w:rFonts w:ascii="Symbol" w:hAnsi="Symbol" w:hint="default"/>
      </w:rPr>
    </w:lvl>
    <w:lvl w:ilvl="7" w:tplc="8DAEE618">
      <w:start w:val="1"/>
      <w:numFmt w:val="bullet"/>
      <w:lvlText w:val="o"/>
      <w:lvlJc w:val="left"/>
      <w:pPr>
        <w:ind w:left="5760" w:hanging="360"/>
      </w:pPr>
      <w:rPr>
        <w:rFonts w:ascii="Courier New" w:hAnsi="Courier New" w:hint="default"/>
      </w:rPr>
    </w:lvl>
    <w:lvl w:ilvl="8" w:tplc="DE9CBBCE">
      <w:start w:val="1"/>
      <w:numFmt w:val="bullet"/>
      <w:lvlText w:val=""/>
      <w:lvlJc w:val="left"/>
      <w:pPr>
        <w:ind w:left="6480" w:hanging="360"/>
      </w:pPr>
      <w:rPr>
        <w:rFonts w:ascii="Wingdings" w:hAnsi="Wingdings" w:hint="default"/>
      </w:rPr>
    </w:lvl>
  </w:abstractNum>
  <w:abstractNum w:abstractNumId="22" w15:restartNumberingAfterBreak="0">
    <w:nsid w:val="54D0656A"/>
    <w:multiLevelType w:val="hybridMultilevel"/>
    <w:tmpl w:val="FFFFFFFF"/>
    <w:lvl w:ilvl="0" w:tplc="B80E61BE">
      <w:start w:val="1"/>
      <w:numFmt w:val="decimal"/>
      <w:lvlText w:val="%1."/>
      <w:lvlJc w:val="left"/>
      <w:pPr>
        <w:ind w:left="720" w:hanging="360"/>
      </w:pPr>
    </w:lvl>
    <w:lvl w:ilvl="1" w:tplc="1904F91E">
      <w:start w:val="1"/>
      <w:numFmt w:val="lowerLetter"/>
      <w:lvlText w:val="%2."/>
      <w:lvlJc w:val="left"/>
      <w:pPr>
        <w:ind w:left="1440" w:hanging="360"/>
      </w:pPr>
    </w:lvl>
    <w:lvl w:ilvl="2" w:tplc="868668EC">
      <w:start w:val="1"/>
      <w:numFmt w:val="lowerRoman"/>
      <w:lvlText w:val="%3."/>
      <w:lvlJc w:val="right"/>
      <w:pPr>
        <w:ind w:left="2160" w:hanging="180"/>
      </w:pPr>
    </w:lvl>
    <w:lvl w:ilvl="3" w:tplc="8264D0D2">
      <w:start w:val="1"/>
      <w:numFmt w:val="decimal"/>
      <w:lvlText w:val="%4."/>
      <w:lvlJc w:val="left"/>
      <w:pPr>
        <w:ind w:left="2880" w:hanging="360"/>
      </w:pPr>
    </w:lvl>
    <w:lvl w:ilvl="4" w:tplc="C03C391A">
      <w:start w:val="1"/>
      <w:numFmt w:val="lowerLetter"/>
      <w:lvlText w:val="%5."/>
      <w:lvlJc w:val="left"/>
      <w:pPr>
        <w:ind w:left="3600" w:hanging="360"/>
      </w:pPr>
    </w:lvl>
    <w:lvl w:ilvl="5" w:tplc="14BE0368">
      <w:start w:val="1"/>
      <w:numFmt w:val="lowerRoman"/>
      <w:lvlText w:val="%6."/>
      <w:lvlJc w:val="right"/>
      <w:pPr>
        <w:ind w:left="4320" w:hanging="180"/>
      </w:pPr>
    </w:lvl>
    <w:lvl w:ilvl="6" w:tplc="15663382">
      <w:start w:val="1"/>
      <w:numFmt w:val="decimal"/>
      <w:lvlText w:val="%7."/>
      <w:lvlJc w:val="left"/>
      <w:pPr>
        <w:ind w:left="5040" w:hanging="360"/>
      </w:pPr>
    </w:lvl>
    <w:lvl w:ilvl="7" w:tplc="4CCC86DE">
      <w:start w:val="1"/>
      <w:numFmt w:val="lowerLetter"/>
      <w:lvlText w:val="%8."/>
      <w:lvlJc w:val="left"/>
      <w:pPr>
        <w:ind w:left="5760" w:hanging="360"/>
      </w:pPr>
    </w:lvl>
    <w:lvl w:ilvl="8" w:tplc="7E5E841A">
      <w:start w:val="1"/>
      <w:numFmt w:val="lowerRoman"/>
      <w:lvlText w:val="%9."/>
      <w:lvlJc w:val="right"/>
      <w:pPr>
        <w:ind w:left="6480" w:hanging="180"/>
      </w:pPr>
    </w:lvl>
  </w:abstractNum>
  <w:abstractNum w:abstractNumId="23" w15:restartNumberingAfterBreak="0">
    <w:nsid w:val="5C950C74"/>
    <w:multiLevelType w:val="hybridMultilevel"/>
    <w:tmpl w:val="FFFFFFFF"/>
    <w:lvl w:ilvl="0" w:tplc="2DC41E4A">
      <w:start w:val="1"/>
      <w:numFmt w:val="decimal"/>
      <w:lvlText w:val="%1."/>
      <w:lvlJc w:val="left"/>
      <w:pPr>
        <w:ind w:left="360" w:hanging="360"/>
      </w:pPr>
    </w:lvl>
    <w:lvl w:ilvl="1" w:tplc="7758E518">
      <w:start w:val="1"/>
      <w:numFmt w:val="lowerLetter"/>
      <w:lvlText w:val="%2."/>
      <w:lvlJc w:val="left"/>
      <w:pPr>
        <w:ind w:left="1080" w:hanging="360"/>
      </w:pPr>
    </w:lvl>
    <w:lvl w:ilvl="2" w:tplc="7C5EB3E8">
      <w:start w:val="1"/>
      <w:numFmt w:val="lowerRoman"/>
      <w:lvlText w:val="%3."/>
      <w:lvlJc w:val="right"/>
      <w:pPr>
        <w:ind w:left="1800" w:hanging="180"/>
      </w:pPr>
    </w:lvl>
    <w:lvl w:ilvl="3" w:tplc="7338A866">
      <w:start w:val="1"/>
      <w:numFmt w:val="decimal"/>
      <w:lvlText w:val="%4."/>
      <w:lvlJc w:val="left"/>
      <w:pPr>
        <w:ind w:left="2520" w:hanging="360"/>
      </w:pPr>
    </w:lvl>
    <w:lvl w:ilvl="4" w:tplc="F39EABA4">
      <w:start w:val="1"/>
      <w:numFmt w:val="lowerLetter"/>
      <w:lvlText w:val="%5."/>
      <w:lvlJc w:val="left"/>
      <w:pPr>
        <w:ind w:left="3240" w:hanging="360"/>
      </w:pPr>
    </w:lvl>
    <w:lvl w:ilvl="5" w:tplc="4F76B2B2">
      <w:start w:val="1"/>
      <w:numFmt w:val="lowerRoman"/>
      <w:lvlText w:val="%6."/>
      <w:lvlJc w:val="right"/>
      <w:pPr>
        <w:ind w:left="3960" w:hanging="180"/>
      </w:pPr>
    </w:lvl>
    <w:lvl w:ilvl="6" w:tplc="DEA270E8">
      <w:start w:val="1"/>
      <w:numFmt w:val="decimal"/>
      <w:lvlText w:val="%7."/>
      <w:lvlJc w:val="left"/>
      <w:pPr>
        <w:ind w:left="4680" w:hanging="360"/>
      </w:pPr>
    </w:lvl>
    <w:lvl w:ilvl="7" w:tplc="02F0FB9E">
      <w:start w:val="1"/>
      <w:numFmt w:val="lowerLetter"/>
      <w:lvlText w:val="%8."/>
      <w:lvlJc w:val="left"/>
      <w:pPr>
        <w:ind w:left="5400" w:hanging="360"/>
      </w:pPr>
    </w:lvl>
    <w:lvl w:ilvl="8" w:tplc="85768B44">
      <w:start w:val="1"/>
      <w:numFmt w:val="lowerRoman"/>
      <w:lvlText w:val="%9."/>
      <w:lvlJc w:val="right"/>
      <w:pPr>
        <w:ind w:left="6120" w:hanging="180"/>
      </w:pPr>
    </w:lvl>
  </w:abstractNum>
  <w:abstractNum w:abstractNumId="24" w15:restartNumberingAfterBreak="0">
    <w:nsid w:val="5FF867E7"/>
    <w:multiLevelType w:val="hybridMultilevel"/>
    <w:tmpl w:val="FFFFFFFF"/>
    <w:lvl w:ilvl="0" w:tplc="94EEFDD8">
      <w:start w:val="1"/>
      <w:numFmt w:val="bullet"/>
      <w:lvlText w:val=""/>
      <w:lvlJc w:val="left"/>
      <w:pPr>
        <w:ind w:left="720" w:hanging="360"/>
      </w:pPr>
      <w:rPr>
        <w:rFonts w:ascii="Symbol" w:hAnsi="Symbol" w:hint="default"/>
      </w:rPr>
    </w:lvl>
    <w:lvl w:ilvl="1" w:tplc="FDB81FB2">
      <w:start w:val="1"/>
      <w:numFmt w:val="bullet"/>
      <w:lvlText w:val="o"/>
      <w:lvlJc w:val="left"/>
      <w:pPr>
        <w:ind w:left="1440" w:hanging="360"/>
      </w:pPr>
      <w:rPr>
        <w:rFonts w:ascii="Courier New" w:hAnsi="Courier New" w:hint="default"/>
      </w:rPr>
    </w:lvl>
    <w:lvl w:ilvl="2" w:tplc="30BE4BEC">
      <w:start w:val="1"/>
      <w:numFmt w:val="bullet"/>
      <w:lvlText w:val=""/>
      <w:lvlJc w:val="left"/>
      <w:pPr>
        <w:ind w:left="2160" w:hanging="360"/>
      </w:pPr>
      <w:rPr>
        <w:rFonts w:ascii="Wingdings" w:hAnsi="Wingdings" w:hint="default"/>
      </w:rPr>
    </w:lvl>
    <w:lvl w:ilvl="3" w:tplc="25D02076">
      <w:start w:val="1"/>
      <w:numFmt w:val="bullet"/>
      <w:lvlText w:val=""/>
      <w:lvlJc w:val="left"/>
      <w:pPr>
        <w:ind w:left="2880" w:hanging="360"/>
      </w:pPr>
      <w:rPr>
        <w:rFonts w:ascii="Symbol" w:hAnsi="Symbol" w:hint="default"/>
      </w:rPr>
    </w:lvl>
    <w:lvl w:ilvl="4" w:tplc="9D3EFB30">
      <w:start w:val="1"/>
      <w:numFmt w:val="bullet"/>
      <w:lvlText w:val="o"/>
      <w:lvlJc w:val="left"/>
      <w:pPr>
        <w:ind w:left="3600" w:hanging="360"/>
      </w:pPr>
      <w:rPr>
        <w:rFonts w:ascii="Courier New" w:hAnsi="Courier New" w:hint="default"/>
      </w:rPr>
    </w:lvl>
    <w:lvl w:ilvl="5" w:tplc="013A7F3C">
      <w:start w:val="1"/>
      <w:numFmt w:val="bullet"/>
      <w:lvlText w:val=""/>
      <w:lvlJc w:val="left"/>
      <w:pPr>
        <w:ind w:left="4320" w:hanging="360"/>
      </w:pPr>
      <w:rPr>
        <w:rFonts w:ascii="Wingdings" w:hAnsi="Wingdings" w:hint="default"/>
      </w:rPr>
    </w:lvl>
    <w:lvl w:ilvl="6" w:tplc="978669A2">
      <w:start w:val="1"/>
      <w:numFmt w:val="bullet"/>
      <w:lvlText w:val=""/>
      <w:lvlJc w:val="left"/>
      <w:pPr>
        <w:ind w:left="5040" w:hanging="360"/>
      </w:pPr>
      <w:rPr>
        <w:rFonts w:ascii="Symbol" w:hAnsi="Symbol" w:hint="default"/>
      </w:rPr>
    </w:lvl>
    <w:lvl w:ilvl="7" w:tplc="CDE8D1B8">
      <w:start w:val="1"/>
      <w:numFmt w:val="bullet"/>
      <w:lvlText w:val="o"/>
      <w:lvlJc w:val="left"/>
      <w:pPr>
        <w:ind w:left="5760" w:hanging="360"/>
      </w:pPr>
      <w:rPr>
        <w:rFonts w:ascii="Courier New" w:hAnsi="Courier New" w:hint="default"/>
      </w:rPr>
    </w:lvl>
    <w:lvl w:ilvl="8" w:tplc="05D03654">
      <w:start w:val="1"/>
      <w:numFmt w:val="bullet"/>
      <w:lvlText w:val=""/>
      <w:lvlJc w:val="left"/>
      <w:pPr>
        <w:ind w:left="6480" w:hanging="360"/>
      </w:pPr>
      <w:rPr>
        <w:rFonts w:ascii="Wingdings" w:hAnsi="Wingdings" w:hint="default"/>
      </w:rPr>
    </w:lvl>
  </w:abstractNum>
  <w:abstractNum w:abstractNumId="25" w15:restartNumberingAfterBreak="0">
    <w:nsid w:val="6E836BA5"/>
    <w:multiLevelType w:val="hybridMultilevel"/>
    <w:tmpl w:val="FFFFFFFF"/>
    <w:lvl w:ilvl="0" w:tplc="AA88C62A">
      <w:start w:val="1"/>
      <w:numFmt w:val="decimal"/>
      <w:lvlText w:val="%1."/>
      <w:lvlJc w:val="left"/>
      <w:pPr>
        <w:ind w:left="720" w:hanging="360"/>
      </w:pPr>
    </w:lvl>
    <w:lvl w:ilvl="1" w:tplc="DA0A735C">
      <w:start w:val="1"/>
      <w:numFmt w:val="lowerLetter"/>
      <w:lvlText w:val="%2."/>
      <w:lvlJc w:val="left"/>
      <w:pPr>
        <w:ind w:left="1440" w:hanging="360"/>
      </w:pPr>
    </w:lvl>
    <w:lvl w:ilvl="2" w:tplc="30744128">
      <w:start w:val="1"/>
      <w:numFmt w:val="lowerRoman"/>
      <w:lvlText w:val="%3."/>
      <w:lvlJc w:val="right"/>
      <w:pPr>
        <w:ind w:left="2160" w:hanging="180"/>
      </w:pPr>
    </w:lvl>
    <w:lvl w:ilvl="3" w:tplc="FCBEA5EC">
      <w:start w:val="1"/>
      <w:numFmt w:val="decimal"/>
      <w:lvlText w:val="%4."/>
      <w:lvlJc w:val="left"/>
      <w:pPr>
        <w:ind w:left="2880" w:hanging="360"/>
      </w:pPr>
    </w:lvl>
    <w:lvl w:ilvl="4" w:tplc="CB46C2DE">
      <w:start w:val="1"/>
      <w:numFmt w:val="lowerLetter"/>
      <w:lvlText w:val="%5."/>
      <w:lvlJc w:val="left"/>
      <w:pPr>
        <w:ind w:left="3600" w:hanging="360"/>
      </w:pPr>
    </w:lvl>
    <w:lvl w:ilvl="5" w:tplc="799AA5CC">
      <w:start w:val="1"/>
      <w:numFmt w:val="lowerRoman"/>
      <w:lvlText w:val="%6."/>
      <w:lvlJc w:val="right"/>
      <w:pPr>
        <w:ind w:left="4320" w:hanging="180"/>
      </w:pPr>
    </w:lvl>
    <w:lvl w:ilvl="6" w:tplc="0602D4DE">
      <w:start w:val="1"/>
      <w:numFmt w:val="decimal"/>
      <w:lvlText w:val="%7."/>
      <w:lvlJc w:val="left"/>
      <w:pPr>
        <w:ind w:left="5040" w:hanging="360"/>
      </w:pPr>
    </w:lvl>
    <w:lvl w:ilvl="7" w:tplc="E0081842">
      <w:start w:val="1"/>
      <w:numFmt w:val="lowerLetter"/>
      <w:lvlText w:val="%8."/>
      <w:lvlJc w:val="left"/>
      <w:pPr>
        <w:ind w:left="5760" w:hanging="360"/>
      </w:pPr>
    </w:lvl>
    <w:lvl w:ilvl="8" w:tplc="FE489C58">
      <w:start w:val="1"/>
      <w:numFmt w:val="lowerRoman"/>
      <w:lvlText w:val="%9."/>
      <w:lvlJc w:val="right"/>
      <w:pPr>
        <w:ind w:left="6480" w:hanging="180"/>
      </w:pPr>
    </w:lvl>
  </w:abstractNum>
  <w:abstractNum w:abstractNumId="26" w15:restartNumberingAfterBreak="0">
    <w:nsid w:val="6F15561C"/>
    <w:multiLevelType w:val="hybridMultilevel"/>
    <w:tmpl w:val="FFFFFFFF"/>
    <w:lvl w:ilvl="0" w:tplc="5E9E5CF6">
      <w:start w:val="1"/>
      <w:numFmt w:val="decimal"/>
      <w:lvlText w:val="%1."/>
      <w:lvlJc w:val="left"/>
      <w:pPr>
        <w:ind w:left="720" w:hanging="360"/>
      </w:pPr>
    </w:lvl>
    <w:lvl w:ilvl="1" w:tplc="A51A5FA6">
      <w:start w:val="1"/>
      <w:numFmt w:val="lowerLetter"/>
      <w:lvlText w:val="%2."/>
      <w:lvlJc w:val="left"/>
      <w:pPr>
        <w:ind w:left="1440" w:hanging="360"/>
      </w:pPr>
    </w:lvl>
    <w:lvl w:ilvl="2" w:tplc="DC72AFC4">
      <w:start w:val="1"/>
      <w:numFmt w:val="lowerRoman"/>
      <w:lvlText w:val="%3."/>
      <w:lvlJc w:val="right"/>
      <w:pPr>
        <w:ind w:left="2160" w:hanging="180"/>
      </w:pPr>
    </w:lvl>
    <w:lvl w:ilvl="3" w:tplc="7FE856C0">
      <w:start w:val="1"/>
      <w:numFmt w:val="decimal"/>
      <w:lvlText w:val="%4."/>
      <w:lvlJc w:val="left"/>
      <w:pPr>
        <w:ind w:left="2880" w:hanging="360"/>
      </w:pPr>
    </w:lvl>
    <w:lvl w:ilvl="4" w:tplc="98BCC9F0">
      <w:start w:val="1"/>
      <w:numFmt w:val="lowerLetter"/>
      <w:lvlText w:val="%5."/>
      <w:lvlJc w:val="left"/>
      <w:pPr>
        <w:ind w:left="3600" w:hanging="360"/>
      </w:pPr>
    </w:lvl>
    <w:lvl w:ilvl="5" w:tplc="AB846FDA">
      <w:start w:val="1"/>
      <w:numFmt w:val="lowerRoman"/>
      <w:lvlText w:val="%6."/>
      <w:lvlJc w:val="right"/>
      <w:pPr>
        <w:ind w:left="4320" w:hanging="180"/>
      </w:pPr>
    </w:lvl>
    <w:lvl w:ilvl="6" w:tplc="59302100">
      <w:start w:val="1"/>
      <w:numFmt w:val="decimal"/>
      <w:lvlText w:val="%7."/>
      <w:lvlJc w:val="left"/>
      <w:pPr>
        <w:ind w:left="5040" w:hanging="360"/>
      </w:pPr>
    </w:lvl>
    <w:lvl w:ilvl="7" w:tplc="7C3694BE">
      <w:start w:val="1"/>
      <w:numFmt w:val="lowerLetter"/>
      <w:lvlText w:val="%8."/>
      <w:lvlJc w:val="left"/>
      <w:pPr>
        <w:ind w:left="5760" w:hanging="360"/>
      </w:pPr>
    </w:lvl>
    <w:lvl w:ilvl="8" w:tplc="B9C42A84">
      <w:start w:val="1"/>
      <w:numFmt w:val="lowerRoman"/>
      <w:lvlText w:val="%9."/>
      <w:lvlJc w:val="right"/>
      <w:pPr>
        <w:ind w:left="6480" w:hanging="180"/>
      </w:pPr>
    </w:lvl>
  </w:abstractNum>
  <w:abstractNum w:abstractNumId="27" w15:restartNumberingAfterBreak="0">
    <w:nsid w:val="7E845C5B"/>
    <w:multiLevelType w:val="hybridMultilevel"/>
    <w:tmpl w:val="FFFFFFFF"/>
    <w:lvl w:ilvl="0" w:tplc="C5560AF4">
      <w:start w:val="1"/>
      <w:numFmt w:val="decimal"/>
      <w:lvlText w:val="%1."/>
      <w:lvlJc w:val="left"/>
      <w:pPr>
        <w:ind w:left="720" w:hanging="360"/>
      </w:pPr>
    </w:lvl>
    <w:lvl w:ilvl="1" w:tplc="A288D3AE">
      <w:start w:val="1"/>
      <w:numFmt w:val="lowerLetter"/>
      <w:lvlText w:val="%2."/>
      <w:lvlJc w:val="left"/>
      <w:pPr>
        <w:ind w:left="1440" w:hanging="360"/>
      </w:pPr>
    </w:lvl>
    <w:lvl w:ilvl="2" w:tplc="3A809A06">
      <w:start w:val="1"/>
      <w:numFmt w:val="lowerRoman"/>
      <w:lvlText w:val="%3."/>
      <w:lvlJc w:val="right"/>
      <w:pPr>
        <w:ind w:left="2160" w:hanging="180"/>
      </w:pPr>
    </w:lvl>
    <w:lvl w:ilvl="3" w:tplc="6F4897C2">
      <w:start w:val="1"/>
      <w:numFmt w:val="decimal"/>
      <w:lvlText w:val="%4."/>
      <w:lvlJc w:val="left"/>
      <w:pPr>
        <w:ind w:left="2880" w:hanging="360"/>
      </w:pPr>
    </w:lvl>
    <w:lvl w:ilvl="4" w:tplc="8C38A500">
      <w:start w:val="1"/>
      <w:numFmt w:val="lowerLetter"/>
      <w:lvlText w:val="%5."/>
      <w:lvlJc w:val="left"/>
      <w:pPr>
        <w:ind w:left="3600" w:hanging="360"/>
      </w:pPr>
    </w:lvl>
    <w:lvl w:ilvl="5" w:tplc="A0A20084">
      <w:start w:val="1"/>
      <w:numFmt w:val="lowerRoman"/>
      <w:lvlText w:val="%6."/>
      <w:lvlJc w:val="right"/>
      <w:pPr>
        <w:ind w:left="4320" w:hanging="180"/>
      </w:pPr>
    </w:lvl>
    <w:lvl w:ilvl="6" w:tplc="277AF3F6">
      <w:start w:val="1"/>
      <w:numFmt w:val="decimal"/>
      <w:lvlText w:val="%7."/>
      <w:lvlJc w:val="left"/>
      <w:pPr>
        <w:ind w:left="5040" w:hanging="360"/>
      </w:pPr>
    </w:lvl>
    <w:lvl w:ilvl="7" w:tplc="B734C7AC">
      <w:start w:val="1"/>
      <w:numFmt w:val="lowerLetter"/>
      <w:lvlText w:val="%8."/>
      <w:lvlJc w:val="left"/>
      <w:pPr>
        <w:ind w:left="5760" w:hanging="360"/>
      </w:pPr>
    </w:lvl>
    <w:lvl w:ilvl="8" w:tplc="8AE28D10">
      <w:start w:val="1"/>
      <w:numFmt w:val="lowerRoman"/>
      <w:lvlText w:val="%9."/>
      <w:lvlJc w:val="right"/>
      <w:pPr>
        <w:ind w:left="6480" w:hanging="180"/>
      </w:pPr>
    </w:lvl>
  </w:abstractNum>
  <w:num w:numId="1">
    <w:abstractNumId w:val="8"/>
  </w:num>
  <w:num w:numId="2">
    <w:abstractNumId w:val="9"/>
  </w:num>
  <w:num w:numId="3">
    <w:abstractNumId w:val="23"/>
  </w:num>
  <w:num w:numId="4">
    <w:abstractNumId w:val="21"/>
  </w:num>
  <w:num w:numId="5">
    <w:abstractNumId w:val="14"/>
  </w:num>
  <w:num w:numId="6">
    <w:abstractNumId w:val="24"/>
  </w:num>
  <w:num w:numId="7">
    <w:abstractNumId w:val="19"/>
  </w:num>
  <w:num w:numId="8">
    <w:abstractNumId w:val="0"/>
  </w:num>
  <w:num w:numId="9">
    <w:abstractNumId w:val="10"/>
  </w:num>
  <w:num w:numId="10">
    <w:abstractNumId w:val="5"/>
  </w:num>
  <w:num w:numId="11">
    <w:abstractNumId w:val="4"/>
  </w:num>
  <w:num w:numId="12">
    <w:abstractNumId w:val="7"/>
  </w:num>
  <w:num w:numId="13">
    <w:abstractNumId w:val="1"/>
  </w:num>
  <w:num w:numId="14">
    <w:abstractNumId w:val="26"/>
  </w:num>
  <w:num w:numId="15">
    <w:abstractNumId w:val="11"/>
  </w:num>
  <w:num w:numId="16">
    <w:abstractNumId w:val="25"/>
  </w:num>
  <w:num w:numId="17">
    <w:abstractNumId w:val="18"/>
  </w:num>
  <w:num w:numId="18">
    <w:abstractNumId w:val="20"/>
  </w:num>
  <w:num w:numId="19">
    <w:abstractNumId w:val="22"/>
  </w:num>
  <w:num w:numId="20">
    <w:abstractNumId w:val="17"/>
  </w:num>
  <w:num w:numId="21">
    <w:abstractNumId w:val="15"/>
  </w:num>
  <w:num w:numId="22">
    <w:abstractNumId w:val="13"/>
  </w:num>
  <w:num w:numId="23">
    <w:abstractNumId w:val="16"/>
  </w:num>
  <w:num w:numId="24">
    <w:abstractNumId w:val="27"/>
  </w:num>
  <w:num w:numId="25">
    <w:abstractNumId w:val="6"/>
  </w:num>
  <w:num w:numId="26">
    <w:abstractNumId w:val="12"/>
  </w:num>
  <w:num w:numId="27">
    <w:abstractNumId w:val="3"/>
  </w:num>
  <w:num w:numId="28">
    <w:abstractNumId w:val="2"/>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urena Jan">
    <w15:presenceInfo w15:providerId="None" w15:userId="Jurena J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E4BF799"/>
    <w:rsid w:val="00005BC3"/>
    <w:rsid w:val="000127B1"/>
    <w:rsid w:val="00013242"/>
    <w:rsid w:val="000134C9"/>
    <w:rsid w:val="000150EA"/>
    <w:rsid w:val="00015C67"/>
    <w:rsid w:val="00015FFA"/>
    <w:rsid w:val="000214B4"/>
    <w:rsid w:val="0002578F"/>
    <w:rsid w:val="000272E3"/>
    <w:rsid w:val="000300CC"/>
    <w:rsid w:val="00032E3C"/>
    <w:rsid w:val="00042803"/>
    <w:rsid w:val="000469C5"/>
    <w:rsid w:val="00054437"/>
    <w:rsid w:val="00057B17"/>
    <w:rsid w:val="00061C81"/>
    <w:rsid w:val="000630C4"/>
    <w:rsid w:val="00063540"/>
    <w:rsid w:val="0006361A"/>
    <w:rsid w:val="0007097B"/>
    <w:rsid w:val="00071118"/>
    <w:rsid w:val="00072B59"/>
    <w:rsid w:val="0007429C"/>
    <w:rsid w:val="0007615F"/>
    <w:rsid w:val="000839A6"/>
    <w:rsid w:val="0008522F"/>
    <w:rsid w:val="00097EB2"/>
    <w:rsid w:val="000A0B37"/>
    <w:rsid w:val="000A4130"/>
    <w:rsid w:val="000B28F6"/>
    <w:rsid w:val="000B2B0D"/>
    <w:rsid w:val="000B5708"/>
    <w:rsid w:val="000C7E17"/>
    <w:rsid w:val="000D0C70"/>
    <w:rsid w:val="000D3CA1"/>
    <w:rsid w:val="000E4020"/>
    <w:rsid w:val="000E4D93"/>
    <w:rsid w:val="000E55CB"/>
    <w:rsid w:val="000E72E6"/>
    <w:rsid w:val="000E7ECF"/>
    <w:rsid w:val="000F09B0"/>
    <w:rsid w:val="000F4C94"/>
    <w:rsid w:val="000F4E94"/>
    <w:rsid w:val="000F615D"/>
    <w:rsid w:val="000F7A84"/>
    <w:rsid w:val="00100A7A"/>
    <w:rsid w:val="00102678"/>
    <w:rsid w:val="0010352C"/>
    <w:rsid w:val="001040F7"/>
    <w:rsid w:val="001176FC"/>
    <w:rsid w:val="00117751"/>
    <w:rsid w:val="0012547A"/>
    <w:rsid w:val="00125E7A"/>
    <w:rsid w:val="0012628A"/>
    <w:rsid w:val="00126327"/>
    <w:rsid w:val="001330A9"/>
    <w:rsid w:val="0013568D"/>
    <w:rsid w:val="00136FE8"/>
    <w:rsid w:val="00137171"/>
    <w:rsid w:val="00137E3A"/>
    <w:rsid w:val="00145993"/>
    <w:rsid w:val="00146BB3"/>
    <w:rsid w:val="00146EA4"/>
    <w:rsid w:val="00147168"/>
    <w:rsid w:val="00150A7E"/>
    <w:rsid w:val="00154CB2"/>
    <w:rsid w:val="00154D2A"/>
    <w:rsid w:val="001603A4"/>
    <w:rsid w:val="00167B25"/>
    <w:rsid w:val="001730F0"/>
    <w:rsid w:val="00185129"/>
    <w:rsid w:val="0019335B"/>
    <w:rsid w:val="00196EAE"/>
    <w:rsid w:val="001A21EE"/>
    <w:rsid w:val="001A7923"/>
    <w:rsid w:val="001C127F"/>
    <w:rsid w:val="001C27FC"/>
    <w:rsid w:val="001C34B5"/>
    <w:rsid w:val="001C5104"/>
    <w:rsid w:val="001C514C"/>
    <w:rsid w:val="001C5E8D"/>
    <w:rsid w:val="001C7466"/>
    <w:rsid w:val="001D138E"/>
    <w:rsid w:val="001D142B"/>
    <w:rsid w:val="001D16AA"/>
    <w:rsid w:val="001D3C10"/>
    <w:rsid w:val="001D4BAA"/>
    <w:rsid w:val="001D54D5"/>
    <w:rsid w:val="001E28A7"/>
    <w:rsid w:val="001E3700"/>
    <w:rsid w:val="001E547D"/>
    <w:rsid w:val="001F253B"/>
    <w:rsid w:val="001F3C7A"/>
    <w:rsid w:val="001F418A"/>
    <w:rsid w:val="001F6F4A"/>
    <w:rsid w:val="00213A61"/>
    <w:rsid w:val="00214E36"/>
    <w:rsid w:val="0021704E"/>
    <w:rsid w:val="00221A52"/>
    <w:rsid w:val="00222BD0"/>
    <w:rsid w:val="00224145"/>
    <w:rsid w:val="00231CFF"/>
    <w:rsid w:val="00232A11"/>
    <w:rsid w:val="00236A4B"/>
    <w:rsid w:val="00237E8E"/>
    <w:rsid w:val="0024254D"/>
    <w:rsid w:val="002432F1"/>
    <w:rsid w:val="002521A4"/>
    <w:rsid w:val="0025260F"/>
    <w:rsid w:val="00253B2C"/>
    <w:rsid w:val="00253E0D"/>
    <w:rsid w:val="00254374"/>
    <w:rsid w:val="00254EB5"/>
    <w:rsid w:val="002553A2"/>
    <w:rsid w:val="002646DB"/>
    <w:rsid w:val="00271FBC"/>
    <w:rsid w:val="00280B58"/>
    <w:rsid w:val="00280F6C"/>
    <w:rsid w:val="0028721E"/>
    <w:rsid w:val="00293CE2"/>
    <w:rsid w:val="00296847"/>
    <w:rsid w:val="002A32DA"/>
    <w:rsid w:val="002A619D"/>
    <w:rsid w:val="002B581F"/>
    <w:rsid w:val="002B5D80"/>
    <w:rsid w:val="002C1581"/>
    <w:rsid w:val="002C7755"/>
    <w:rsid w:val="002D52DD"/>
    <w:rsid w:val="002D5BDC"/>
    <w:rsid w:val="002E0055"/>
    <w:rsid w:val="002E5AB1"/>
    <w:rsid w:val="002F375C"/>
    <w:rsid w:val="002F7313"/>
    <w:rsid w:val="00314400"/>
    <w:rsid w:val="0032252C"/>
    <w:rsid w:val="003248E9"/>
    <w:rsid w:val="00326825"/>
    <w:rsid w:val="00330CCD"/>
    <w:rsid w:val="003343C8"/>
    <w:rsid w:val="00343EB2"/>
    <w:rsid w:val="00350745"/>
    <w:rsid w:val="0035296E"/>
    <w:rsid w:val="00353547"/>
    <w:rsid w:val="00353BE0"/>
    <w:rsid w:val="0036141C"/>
    <w:rsid w:val="003714A8"/>
    <w:rsid w:val="0037320F"/>
    <w:rsid w:val="00373FC4"/>
    <w:rsid w:val="00380AF9"/>
    <w:rsid w:val="00383F51"/>
    <w:rsid w:val="0038CDEF"/>
    <w:rsid w:val="00393272"/>
    <w:rsid w:val="003A5026"/>
    <w:rsid w:val="003A5AD6"/>
    <w:rsid w:val="003B21D1"/>
    <w:rsid w:val="003B5624"/>
    <w:rsid w:val="003C29A0"/>
    <w:rsid w:val="003C6695"/>
    <w:rsid w:val="003C69EB"/>
    <w:rsid w:val="003D5124"/>
    <w:rsid w:val="003E014E"/>
    <w:rsid w:val="003E121D"/>
    <w:rsid w:val="003E2659"/>
    <w:rsid w:val="003E417D"/>
    <w:rsid w:val="003F1743"/>
    <w:rsid w:val="003F181F"/>
    <w:rsid w:val="003F28AF"/>
    <w:rsid w:val="003F3A2C"/>
    <w:rsid w:val="003F5CA1"/>
    <w:rsid w:val="00400817"/>
    <w:rsid w:val="00402751"/>
    <w:rsid w:val="00403A19"/>
    <w:rsid w:val="004060EF"/>
    <w:rsid w:val="00410D96"/>
    <w:rsid w:val="004162C9"/>
    <w:rsid w:val="00416B68"/>
    <w:rsid w:val="004212B5"/>
    <w:rsid w:val="004213EF"/>
    <w:rsid w:val="004237CF"/>
    <w:rsid w:val="004239A2"/>
    <w:rsid w:val="00427965"/>
    <w:rsid w:val="00434C83"/>
    <w:rsid w:val="004414D0"/>
    <w:rsid w:val="00443E2D"/>
    <w:rsid w:val="00444F0A"/>
    <w:rsid w:val="004457C8"/>
    <w:rsid w:val="004509DF"/>
    <w:rsid w:val="00481046"/>
    <w:rsid w:val="004816FE"/>
    <w:rsid w:val="0048246B"/>
    <w:rsid w:val="00484480"/>
    <w:rsid w:val="00492294"/>
    <w:rsid w:val="00492586"/>
    <w:rsid w:val="00493278"/>
    <w:rsid w:val="00495CB5"/>
    <w:rsid w:val="00496C00"/>
    <w:rsid w:val="004A178F"/>
    <w:rsid w:val="004A2D4F"/>
    <w:rsid w:val="004A478A"/>
    <w:rsid w:val="004A5BC7"/>
    <w:rsid w:val="004B051E"/>
    <w:rsid w:val="004B746E"/>
    <w:rsid w:val="004C4C1D"/>
    <w:rsid w:val="004C6BCD"/>
    <w:rsid w:val="004D00A8"/>
    <w:rsid w:val="004D4F00"/>
    <w:rsid w:val="004E195E"/>
    <w:rsid w:val="004E36C4"/>
    <w:rsid w:val="004E46D1"/>
    <w:rsid w:val="004E62F7"/>
    <w:rsid w:val="00501F7D"/>
    <w:rsid w:val="00502970"/>
    <w:rsid w:val="005033FC"/>
    <w:rsid w:val="00504501"/>
    <w:rsid w:val="005105A0"/>
    <w:rsid w:val="00510FE6"/>
    <w:rsid w:val="00511F6A"/>
    <w:rsid w:val="00513A74"/>
    <w:rsid w:val="00515988"/>
    <w:rsid w:val="005159E1"/>
    <w:rsid w:val="00516726"/>
    <w:rsid w:val="00522E94"/>
    <w:rsid w:val="00523146"/>
    <w:rsid w:val="00525183"/>
    <w:rsid w:val="0052551C"/>
    <w:rsid w:val="00530251"/>
    <w:rsid w:val="00531006"/>
    <w:rsid w:val="0054028A"/>
    <w:rsid w:val="00542CF4"/>
    <w:rsid w:val="0054353F"/>
    <w:rsid w:val="00547509"/>
    <w:rsid w:val="005571F6"/>
    <w:rsid w:val="00564867"/>
    <w:rsid w:val="00570F0D"/>
    <w:rsid w:val="00573DF9"/>
    <w:rsid w:val="00575397"/>
    <w:rsid w:val="00582C7F"/>
    <w:rsid w:val="00583584"/>
    <w:rsid w:val="00583E41"/>
    <w:rsid w:val="00586549"/>
    <w:rsid w:val="00590772"/>
    <w:rsid w:val="005925F3"/>
    <w:rsid w:val="00593008"/>
    <w:rsid w:val="00593AEB"/>
    <w:rsid w:val="005A26DD"/>
    <w:rsid w:val="005A6528"/>
    <w:rsid w:val="005B669C"/>
    <w:rsid w:val="005B67D3"/>
    <w:rsid w:val="005C2957"/>
    <w:rsid w:val="005C31AF"/>
    <w:rsid w:val="005C5195"/>
    <w:rsid w:val="005C6275"/>
    <w:rsid w:val="005D4F1D"/>
    <w:rsid w:val="005E156B"/>
    <w:rsid w:val="005E1836"/>
    <w:rsid w:val="005E23B1"/>
    <w:rsid w:val="005E6A54"/>
    <w:rsid w:val="005F4209"/>
    <w:rsid w:val="005F51ED"/>
    <w:rsid w:val="00600AB0"/>
    <w:rsid w:val="006033F5"/>
    <w:rsid w:val="0060710C"/>
    <w:rsid w:val="00615F3D"/>
    <w:rsid w:val="006163AA"/>
    <w:rsid w:val="00617A1A"/>
    <w:rsid w:val="00620B0F"/>
    <w:rsid w:val="0062365F"/>
    <w:rsid w:val="00623FD9"/>
    <w:rsid w:val="006242C1"/>
    <w:rsid w:val="00630703"/>
    <w:rsid w:val="00637352"/>
    <w:rsid w:val="006439CF"/>
    <w:rsid w:val="00644E6D"/>
    <w:rsid w:val="00647A76"/>
    <w:rsid w:val="00653BAC"/>
    <w:rsid w:val="00654A93"/>
    <w:rsid w:val="00662406"/>
    <w:rsid w:val="00664207"/>
    <w:rsid w:val="00665FFD"/>
    <w:rsid w:val="006733A9"/>
    <w:rsid w:val="00682991"/>
    <w:rsid w:val="0068467B"/>
    <w:rsid w:val="00690E64"/>
    <w:rsid w:val="0069239B"/>
    <w:rsid w:val="00692C5A"/>
    <w:rsid w:val="006942A8"/>
    <w:rsid w:val="006969B8"/>
    <w:rsid w:val="00697AAA"/>
    <w:rsid w:val="006A1DA5"/>
    <w:rsid w:val="006A4777"/>
    <w:rsid w:val="006B590B"/>
    <w:rsid w:val="006B6DD0"/>
    <w:rsid w:val="006B73FE"/>
    <w:rsid w:val="006B766F"/>
    <w:rsid w:val="006C369E"/>
    <w:rsid w:val="006C40B7"/>
    <w:rsid w:val="006C7AAC"/>
    <w:rsid w:val="006D30B7"/>
    <w:rsid w:val="006D7EC7"/>
    <w:rsid w:val="006E0475"/>
    <w:rsid w:val="006E69FB"/>
    <w:rsid w:val="006F0342"/>
    <w:rsid w:val="006F2CC4"/>
    <w:rsid w:val="006F2FFA"/>
    <w:rsid w:val="00701C40"/>
    <w:rsid w:val="00706264"/>
    <w:rsid w:val="00715BD3"/>
    <w:rsid w:val="00721C0B"/>
    <w:rsid w:val="00724EDF"/>
    <w:rsid w:val="00725D7E"/>
    <w:rsid w:val="007374E5"/>
    <w:rsid w:val="00740167"/>
    <w:rsid w:val="007401AF"/>
    <w:rsid w:val="007401F1"/>
    <w:rsid w:val="0074357C"/>
    <w:rsid w:val="0074A344"/>
    <w:rsid w:val="00752720"/>
    <w:rsid w:val="00753CA9"/>
    <w:rsid w:val="00754368"/>
    <w:rsid w:val="00755234"/>
    <w:rsid w:val="00756F1D"/>
    <w:rsid w:val="00757B8C"/>
    <w:rsid w:val="0077467A"/>
    <w:rsid w:val="00775B63"/>
    <w:rsid w:val="00781412"/>
    <w:rsid w:val="00781A1B"/>
    <w:rsid w:val="007874E1"/>
    <w:rsid w:val="0079258D"/>
    <w:rsid w:val="00792E59"/>
    <w:rsid w:val="007A32BD"/>
    <w:rsid w:val="007A3A8D"/>
    <w:rsid w:val="007B10A6"/>
    <w:rsid w:val="007B12A7"/>
    <w:rsid w:val="007B1C65"/>
    <w:rsid w:val="007B43FF"/>
    <w:rsid w:val="007B4C93"/>
    <w:rsid w:val="007B4F14"/>
    <w:rsid w:val="007B6ACE"/>
    <w:rsid w:val="007C6386"/>
    <w:rsid w:val="007D2EE9"/>
    <w:rsid w:val="007D7918"/>
    <w:rsid w:val="007E0A7C"/>
    <w:rsid w:val="007E4D9D"/>
    <w:rsid w:val="007E60A9"/>
    <w:rsid w:val="007F4B02"/>
    <w:rsid w:val="007F530E"/>
    <w:rsid w:val="007F7496"/>
    <w:rsid w:val="008074FC"/>
    <w:rsid w:val="0081017B"/>
    <w:rsid w:val="00810AFB"/>
    <w:rsid w:val="00831829"/>
    <w:rsid w:val="00833908"/>
    <w:rsid w:val="0083776E"/>
    <w:rsid w:val="00837EC3"/>
    <w:rsid w:val="00843907"/>
    <w:rsid w:val="00851661"/>
    <w:rsid w:val="00852593"/>
    <w:rsid w:val="00852606"/>
    <w:rsid w:val="00853FEC"/>
    <w:rsid w:val="00855669"/>
    <w:rsid w:val="00857647"/>
    <w:rsid w:val="00860A4D"/>
    <w:rsid w:val="00863E8C"/>
    <w:rsid w:val="00864DB1"/>
    <w:rsid w:val="00864FE2"/>
    <w:rsid w:val="00872CFB"/>
    <w:rsid w:val="00873A30"/>
    <w:rsid w:val="00877FBA"/>
    <w:rsid w:val="0088362C"/>
    <w:rsid w:val="00884697"/>
    <w:rsid w:val="00884D18"/>
    <w:rsid w:val="008860F1"/>
    <w:rsid w:val="0089033C"/>
    <w:rsid w:val="008B2607"/>
    <w:rsid w:val="008B2DE3"/>
    <w:rsid w:val="008B34F8"/>
    <w:rsid w:val="008B54A3"/>
    <w:rsid w:val="008B5626"/>
    <w:rsid w:val="008B7010"/>
    <w:rsid w:val="008C49A4"/>
    <w:rsid w:val="008C4E72"/>
    <w:rsid w:val="008C6CEC"/>
    <w:rsid w:val="008D1335"/>
    <w:rsid w:val="008D6117"/>
    <w:rsid w:val="008E5BA1"/>
    <w:rsid w:val="009054AD"/>
    <w:rsid w:val="00906A59"/>
    <w:rsid w:val="00907661"/>
    <w:rsid w:val="00912536"/>
    <w:rsid w:val="00914380"/>
    <w:rsid w:val="009159A7"/>
    <w:rsid w:val="00926646"/>
    <w:rsid w:val="0093415C"/>
    <w:rsid w:val="00934434"/>
    <w:rsid w:val="00941AFA"/>
    <w:rsid w:val="00944118"/>
    <w:rsid w:val="00945AC3"/>
    <w:rsid w:val="00945FB9"/>
    <w:rsid w:val="00946860"/>
    <w:rsid w:val="00951891"/>
    <w:rsid w:val="00951D84"/>
    <w:rsid w:val="00960A2A"/>
    <w:rsid w:val="00961BC3"/>
    <w:rsid w:val="0096324C"/>
    <w:rsid w:val="0096683E"/>
    <w:rsid w:val="00983FF6"/>
    <w:rsid w:val="00984723"/>
    <w:rsid w:val="009864D3"/>
    <w:rsid w:val="009A6EA4"/>
    <w:rsid w:val="009A721A"/>
    <w:rsid w:val="009B7021"/>
    <w:rsid w:val="009B7CE8"/>
    <w:rsid w:val="009C2621"/>
    <w:rsid w:val="009C4A00"/>
    <w:rsid w:val="009C4E99"/>
    <w:rsid w:val="009C76DD"/>
    <w:rsid w:val="009D08FF"/>
    <w:rsid w:val="009D13F0"/>
    <w:rsid w:val="009D59E2"/>
    <w:rsid w:val="009E6369"/>
    <w:rsid w:val="009F147A"/>
    <w:rsid w:val="009F5576"/>
    <w:rsid w:val="00A03BB4"/>
    <w:rsid w:val="00A05498"/>
    <w:rsid w:val="00A0621B"/>
    <w:rsid w:val="00A06C8C"/>
    <w:rsid w:val="00A070EC"/>
    <w:rsid w:val="00A13A4E"/>
    <w:rsid w:val="00A20E98"/>
    <w:rsid w:val="00A2452C"/>
    <w:rsid w:val="00A27FAC"/>
    <w:rsid w:val="00A2A5E4"/>
    <w:rsid w:val="00A312CB"/>
    <w:rsid w:val="00A41EA5"/>
    <w:rsid w:val="00A64784"/>
    <w:rsid w:val="00A65C4C"/>
    <w:rsid w:val="00A667FD"/>
    <w:rsid w:val="00A73F05"/>
    <w:rsid w:val="00A778C7"/>
    <w:rsid w:val="00A857E6"/>
    <w:rsid w:val="00A876BE"/>
    <w:rsid w:val="00A91B7A"/>
    <w:rsid w:val="00A94BF9"/>
    <w:rsid w:val="00A95006"/>
    <w:rsid w:val="00A97EB8"/>
    <w:rsid w:val="00AA4A5F"/>
    <w:rsid w:val="00AB0068"/>
    <w:rsid w:val="00AB0CE2"/>
    <w:rsid w:val="00AB4807"/>
    <w:rsid w:val="00AB5D4E"/>
    <w:rsid w:val="00AB67DA"/>
    <w:rsid w:val="00AB738B"/>
    <w:rsid w:val="00AC104E"/>
    <w:rsid w:val="00AC57FF"/>
    <w:rsid w:val="00AD447E"/>
    <w:rsid w:val="00AE6E67"/>
    <w:rsid w:val="00AF29CB"/>
    <w:rsid w:val="00AFCED2"/>
    <w:rsid w:val="00B1735D"/>
    <w:rsid w:val="00B23C48"/>
    <w:rsid w:val="00B240C6"/>
    <w:rsid w:val="00B27C82"/>
    <w:rsid w:val="00B32442"/>
    <w:rsid w:val="00B32AD8"/>
    <w:rsid w:val="00B334E2"/>
    <w:rsid w:val="00B348B8"/>
    <w:rsid w:val="00B40346"/>
    <w:rsid w:val="00B52B7F"/>
    <w:rsid w:val="00B5786F"/>
    <w:rsid w:val="00B66899"/>
    <w:rsid w:val="00B67993"/>
    <w:rsid w:val="00B71208"/>
    <w:rsid w:val="00B73780"/>
    <w:rsid w:val="00B81EA2"/>
    <w:rsid w:val="00B860A3"/>
    <w:rsid w:val="00B87B9C"/>
    <w:rsid w:val="00B9020A"/>
    <w:rsid w:val="00B93129"/>
    <w:rsid w:val="00B94249"/>
    <w:rsid w:val="00BA1B7F"/>
    <w:rsid w:val="00BA5CD6"/>
    <w:rsid w:val="00BB137D"/>
    <w:rsid w:val="00BB3FFE"/>
    <w:rsid w:val="00BC21F0"/>
    <w:rsid w:val="00BC39EB"/>
    <w:rsid w:val="00BC3CE4"/>
    <w:rsid w:val="00BC674F"/>
    <w:rsid w:val="00BD5E81"/>
    <w:rsid w:val="00BE2A67"/>
    <w:rsid w:val="00BE459D"/>
    <w:rsid w:val="00BE5DA1"/>
    <w:rsid w:val="00BF05EB"/>
    <w:rsid w:val="00BF147F"/>
    <w:rsid w:val="00BF4CDA"/>
    <w:rsid w:val="00C0013D"/>
    <w:rsid w:val="00C03EC0"/>
    <w:rsid w:val="00C069B0"/>
    <w:rsid w:val="00C06CCB"/>
    <w:rsid w:val="00C10EAA"/>
    <w:rsid w:val="00C148E2"/>
    <w:rsid w:val="00C22481"/>
    <w:rsid w:val="00C249F7"/>
    <w:rsid w:val="00C24C25"/>
    <w:rsid w:val="00C37640"/>
    <w:rsid w:val="00C45A8A"/>
    <w:rsid w:val="00C462AC"/>
    <w:rsid w:val="00C514A7"/>
    <w:rsid w:val="00C519EA"/>
    <w:rsid w:val="00C539E2"/>
    <w:rsid w:val="00C545A9"/>
    <w:rsid w:val="00C6473C"/>
    <w:rsid w:val="00C66C97"/>
    <w:rsid w:val="00C71E92"/>
    <w:rsid w:val="00C80953"/>
    <w:rsid w:val="00C8227D"/>
    <w:rsid w:val="00C86418"/>
    <w:rsid w:val="00C87A25"/>
    <w:rsid w:val="00C910FC"/>
    <w:rsid w:val="00C91D31"/>
    <w:rsid w:val="00C929ED"/>
    <w:rsid w:val="00CA0D3E"/>
    <w:rsid w:val="00CA1457"/>
    <w:rsid w:val="00CA15F8"/>
    <w:rsid w:val="00CA441A"/>
    <w:rsid w:val="00CB34DB"/>
    <w:rsid w:val="00CB52FA"/>
    <w:rsid w:val="00CB6D65"/>
    <w:rsid w:val="00CB6E82"/>
    <w:rsid w:val="00CB74D9"/>
    <w:rsid w:val="00CC2636"/>
    <w:rsid w:val="00CC2F2D"/>
    <w:rsid w:val="00CC42B9"/>
    <w:rsid w:val="00CC4E33"/>
    <w:rsid w:val="00CD1275"/>
    <w:rsid w:val="00CD4AF0"/>
    <w:rsid w:val="00CD5F8C"/>
    <w:rsid w:val="00CE120B"/>
    <w:rsid w:val="00CE1E42"/>
    <w:rsid w:val="00CE5D47"/>
    <w:rsid w:val="00CF00ED"/>
    <w:rsid w:val="00CF0981"/>
    <w:rsid w:val="00CF4BDA"/>
    <w:rsid w:val="00CF556C"/>
    <w:rsid w:val="00CF6801"/>
    <w:rsid w:val="00D02795"/>
    <w:rsid w:val="00D035C2"/>
    <w:rsid w:val="00D03BFA"/>
    <w:rsid w:val="00D118AE"/>
    <w:rsid w:val="00D139D5"/>
    <w:rsid w:val="00D30CBB"/>
    <w:rsid w:val="00D40DDD"/>
    <w:rsid w:val="00D45BA6"/>
    <w:rsid w:val="00D502ED"/>
    <w:rsid w:val="00D53D83"/>
    <w:rsid w:val="00D54535"/>
    <w:rsid w:val="00D56B5D"/>
    <w:rsid w:val="00D5751A"/>
    <w:rsid w:val="00D6102E"/>
    <w:rsid w:val="00D62B9A"/>
    <w:rsid w:val="00D63A94"/>
    <w:rsid w:val="00D65810"/>
    <w:rsid w:val="00D659A9"/>
    <w:rsid w:val="00D66D37"/>
    <w:rsid w:val="00D749FF"/>
    <w:rsid w:val="00D87B11"/>
    <w:rsid w:val="00D9186F"/>
    <w:rsid w:val="00D93B81"/>
    <w:rsid w:val="00D964C3"/>
    <w:rsid w:val="00DA05B3"/>
    <w:rsid w:val="00DA0F75"/>
    <w:rsid w:val="00DA2692"/>
    <w:rsid w:val="00DA2EF8"/>
    <w:rsid w:val="00DB5350"/>
    <w:rsid w:val="00DB73B6"/>
    <w:rsid w:val="00DC10F7"/>
    <w:rsid w:val="00DC41BA"/>
    <w:rsid w:val="00DC6F0A"/>
    <w:rsid w:val="00DD502B"/>
    <w:rsid w:val="00DD504F"/>
    <w:rsid w:val="00DD5169"/>
    <w:rsid w:val="00DD532B"/>
    <w:rsid w:val="00DD74AB"/>
    <w:rsid w:val="00DE2F4D"/>
    <w:rsid w:val="00DE640E"/>
    <w:rsid w:val="00DE6A32"/>
    <w:rsid w:val="00DF678E"/>
    <w:rsid w:val="00E027DD"/>
    <w:rsid w:val="00E047A6"/>
    <w:rsid w:val="00E05660"/>
    <w:rsid w:val="00E05CA2"/>
    <w:rsid w:val="00E066E1"/>
    <w:rsid w:val="00E13115"/>
    <w:rsid w:val="00E15E54"/>
    <w:rsid w:val="00E1737B"/>
    <w:rsid w:val="00E32AF0"/>
    <w:rsid w:val="00E3546A"/>
    <w:rsid w:val="00E3F021"/>
    <w:rsid w:val="00E41BD3"/>
    <w:rsid w:val="00E42E33"/>
    <w:rsid w:val="00E43372"/>
    <w:rsid w:val="00E4395F"/>
    <w:rsid w:val="00E45021"/>
    <w:rsid w:val="00E533E0"/>
    <w:rsid w:val="00E55F65"/>
    <w:rsid w:val="00E613D7"/>
    <w:rsid w:val="00E66D4E"/>
    <w:rsid w:val="00E76F91"/>
    <w:rsid w:val="00E83EDB"/>
    <w:rsid w:val="00E924CC"/>
    <w:rsid w:val="00EA188A"/>
    <w:rsid w:val="00EA7FB5"/>
    <w:rsid w:val="00EB3AD9"/>
    <w:rsid w:val="00EB5943"/>
    <w:rsid w:val="00EB5D4B"/>
    <w:rsid w:val="00EB619B"/>
    <w:rsid w:val="00EB6868"/>
    <w:rsid w:val="00EC3BA2"/>
    <w:rsid w:val="00EC3BE5"/>
    <w:rsid w:val="00ED258E"/>
    <w:rsid w:val="00ED612D"/>
    <w:rsid w:val="00EE28CA"/>
    <w:rsid w:val="00EE479E"/>
    <w:rsid w:val="00EE6390"/>
    <w:rsid w:val="00EF045B"/>
    <w:rsid w:val="00EF143C"/>
    <w:rsid w:val="00EF75DE"/>
    <w:rsid w:val="00F0077E"/>
    <w:rsid w:val="00F06296"/>
    <w:rsid w:val="00F1174C"/>
    <w:rsid w:val="00F15924"/>
    <w:rsid w:val="00F17795"/>
    <w:rsid w:val="00F203B7"/>
    <w:rsid w:val="00F26F26"/>
    <w:rsid w:val="00F278AD"/>
    <w:rsid w:val="00F3172E"/>
    <w:rsid w:val="00F327A1"/>
    <w:rsid w:val="00F33F44"/>
    <w:rsid w:val="00F3480A"/>
    <w:rsid w:val="00F3645B"/>
    <w:rsid w:val="00F37E13"/>
    <w:rsid w:val="00F4740B"/>
    <w:rsid w:val="00F50052"/>
    <w:rsid w:val="00F55970"/>
    <w:rsid w:val="00F61A85"/>
    <w:rsid w:val="00F63960"/>
    <w:rsid w:val="00F64EE7"/>
    <w:rsid w:val="00F65BBB"/>
    <w:rsid w:val="00F70886"/>
    <w:rsid w:val="00F716F4"/>
    <w:rsid w:val="00F73D06"/>
    <w:rsid w:val="00F76E50"/>
    <w:rsid w:val="00F771CA"/>
    <w:rsid w:val="00F821B8"/>
    <w:rsid w:val="00F87EA1"/>
    <w:rsid w:val="00F90A9E"/>
    <w:rsid w:val="00F90CE1"/>
    <w:rsid w:val="00F92620"/>
    <w:rsid w:val="00F93169"/>
    <w:rsid w:val="00F94A0E"/>
    <w:rsid w:val="00FA0609"/>
    <w:rsid w:val="00FA416A"/>
    <w:rsid w:val="00FB0299"/>
    <w:rsid w:val="00FB30C0"/>
    <w:rsid w:val="00FB756D"/>
    <w:rsid w:val="00FC03BA"/>
    <w:rsid w:val="00FC2BFD"/>
    <w:rsid w:val="00FC49D8"/>
    <w:rsid w:val="00FD2BFF"/>
    <w:rsid w:val="00FD4D5B"/>
    <w:rsid w:val="00FD6919"/>
    <w:rsid w:val="00FD7B5B"/>
    <w:rsid w:val="00FE00A8"/>
    <w:rsid w:val="00FE05DB"/>
    <w:rsid w:val="00FE0618"/>
    <w:rsid w:val="00FE4BEC"/>
    <w:rsid w:val="00FE71F7"/>
    <w:rsid w:val="00FF63A9"/>
    <w:rsid w:val="013A586A"/>
    <w:rsid w:val="013BA9EB"/>
    <w:rsid w:val="01496090"/>
    <w:rsid w:val="0161C188"/>
    <w:rsid w:val="0189C4AB"/>
    <w:rsid w:val="01BA4688"/>
    <w:rsid w:val="01BFEB7D"/>
    <w:rsid w:val="01FD0014"/>
    <w:rsid w:val="025DECE4"/>
    <w:rsid w:val="02977786"/>
    <w:rsid w:val="02A58201"/>
    <w:rsid w:val="03133E89"/>
    <w:rsid w:val="033A15E7"/>
    <w:rsid w:val="0351E71C"/>
    <w:rsid w:val="037F3DC2"/>
    <w:rsid w:val="03977BF1"/>
    <w:rsid w:val="03A1E5FA"/>
    <w:rsid w:val="03B5F546"/>
    <w:rsid w:val="03E3A6E6"/>
    <w:rsid w:val="03FA7B49"/>
    <w:rsid w:val="04B353F5"/>
    <w:rsid w:val="04CE90BE"/>
    <w:rsid w:val="04F78C3F"/>
    <w:rsid w:val="04FA8706"/>
    <w:rsid w:val="05052D6C"/>
    <w:rsid w:val="050FDCB2"/>
    <w:rsid w:val="0534FD55"/>
    <w:rsid w:val="05357D5B"/>
    <w:rsid w:val="054D64F1"/>
    <w:rsid w:val="0551C1E7"/>
    <w:rsid w:val="055FB0A5"/>
    <w:rsid w:val="057012DF"/>
    <w:rsid w:val="05737723"/>
    <w:rsid w:val="058035FD"/>
    <w:rsid w:val="0583CDBC"/>
    <w:rsid w:val="05E09883"/>
    <w:rsid w:val="05EBF821"/>
    <w:rsid w:val="05F66955"/>
    <w:rsid w:val="0613F204"/>
    <w:rsid w:val="063AE653"/>
    <w:rsid w:val="0649BC9F"/>
    <w:rsid w:val="064A700C"/>
    <w:rsid w:val="069A0CAE"/>
    <w:rsid w:val="06BF1602"/>
    <w:rsid w:val="06D1F6AB"/>
    <w:rsid w:val="073E59CC"/>
    <w:rsid w:val="0752458D"/>
    <w:rsid w:val="076BF646"/>
    <w:rsid w:val="0782930B"/>
    <w:rsid w:val="07D14B0D"/>
    <w:rsid w:val="07FCB92D"/>
    <w:rsid w:val="081A7B7F"/>
    <w:rsid w:val="08764DF3"/>
    <w:rsid w:val="08903AFE"/>
    <w:rsid w:val="08B43E13"/>
    <w:rsid w:val="08BC7E5E"/>
    <w:rsid w:val="08BF6D74"/>
    <w:rsid w:val="093C1851"/>
    <w:rsid w:val="0956CB2B"/>
    <w:rsid w:val="09607C34"/>
    <w:rsid w:val="09694336"/>
    <w:rsid w:val="09CAD0FB"/>
    <w:rsid w:val="09E7C2BC"/>
    <w:rsid w:val="09F62E1D"/>
    <w:rsid w:val="0A1EAC57"/>
    <w:rsid w:val="0A3A4C91"/>
    <w:rsid w:val="0A44BC4A"/>
    <w:rsid w:val="0A470371"/>
    <w:rsid w:val="0AB83F17"/>
    <w:rsid w:val="0AD7E8B2"/>
    <w:rsid w:val="0AFEF1E7"/>
    <w:rsid w:val="0B0ECFD1"/>
    <w:rsid w:val="0B17C554"/>
    <w:rsid w:val="0B29D461"/>
    <w:rsid w:val="0B3B62CC"/>
    <w:rsid w:val="0B3D9912"/>
    <w:rsid w:val="0B5D9776"/>
    <w:rsid w:val="0BFBF687"/>
    <w:rsid w:val="0C14E1BD"/>
    <w:rsid w:val="0C2B3BBE"/>
    <w:rsid w:val="0C3B523D"/>
    <w:rsid w:val="0C549EAA"/>
    <w:rsid w:val="0C81AAED"/>
    <w:rsid w:val="0CBCFF60"/>
    <w:rsid w:val="0CEF81D2"/>
    <w:rsid w:val="0CF7D8D6"/>
    <w:rsid w:val="0D2198FF"/>
    <w:rsid w:val="0D6150F8"/>
    <w:rsid w:val="0D6F9772"/>
    <w:rsid w:val="0D71A7C4"/>
    <w:rsid w:val="0D75DEF9"/>
    <w:rsid w:val="0DFE540C"/>
    <w:rsid w:val="0E158DC8"/>
    <w:rsid w:val="0E223DAD"/>
    <w:rsid w:val="0E357677"/>
    <w:rsid w:val="0E51AA0F"/>
    <w:rsid w:val="0E6655F0"/>
    <w:rsid w:val="0E785495"/>
    <w:rsid w:val="0E9D1922"/>
    <w:rsid w:val="0EA845C1"/>
    <w:rsid w:val="0ED8E1CF"/>
    <w:rsid w:val="0F016E6C"/>
    <w:rsid w:val="0F1813DB"/>
    <w:rsid w:val="0F5267AC"/>
    <w:rsid w:val="0F799A34"/>
    <w:rsid w:val="0F7A3764"/>
    <w:rsid w:val="0F835144"/>
    <w:rsid w:val="0F8D2A9F"/>
    <w:rsid w:val="0FBA3B85"/>
    <w:rsid w:val="0FE92E05"/>
    <w:rsid w:val="0FFC1651"/>
    <w:rsid w:val="100D5266"/>
    <w:rsid w:val="10110A35"/>
    <w:rsid w:val="1020EA22"/>
    <w:rsid w:val="102F7998"/>
    <w:rsid w:val="103961CB"/>
    <w:rsid w:val="10441622"/>
    <w:rsid w:val="104B6DC7"/>
    <w:rsid w:val="105939C1"/>
    <w:rsid w:val="1089A53C"/>
    <w:rsid w:val="109BDA2D"/>
    <w:rsid w:val="109DC59F"/>
    <w:rsid w:val="10C3C2C3"/>
    <w:rsid w:val="11229153"/>
    <w:rsid w:val="1157C81E"/>
    <w:rsid w:val="1175F8B8"/>
    <w:rsid w:val="118A41AF"/>
    <w:rsid w:val="120611CA"/>
    <w:rsid w:val="1214B08C"/>
    <w:rsid w:val="122F91B4"/>
    <w:rsid w:val="1266EB4F"/>
    <w:rsid w:val="1297167A"/>
    <w:rsid w:val="12974C66"/>
    <w:rsid w:val="12B3EE0E"/>
    <w:rsid w:val="12E2A088"/>
    <w:rsid w:val="12F4670D"/>
    <w:rsid w:val="13048EBD"/>
    <w:rsid w:val="1306828F"/>
    <w:rsid w:val="1307C0E8"/>
    <w:rsid w:val="1310940E"/>
    <w:rsid w:val="1356F9A0"/>
    <w:rsid w:val="135F7831"/>
    <w:rsid w:val="138835FE"/>
    <w:rsid w:val="13AF25F6"/>
    <w:rsid w:val="13D7AAEE"/>
    <w:rsid w:val="13E7FB9F"/>
    <w:rsid w:val="13ECCDFA"/>
    <w:rsid w:val="13F1F249"/>
    <w:rsid w:val="1433E2FA"/>
    <w:rsid w:val="143CFE75"/>
    <w:rsid w:val="14ADC7C7"/>
    <w:rsid w:val="14CFD6DE"/>
    <w:rsid w:val="1501B88B"/>
    <w:rsid w:val="15090FA8"/>
    <w:rsid w:val="15201FA8"/>
    <w:rsid w:val="159C4173"/>
    <w:rsid w:val="159E8C11"/>
    <w:rsid w:val="15A1D01E"/>
    <w:rsid w:val="15CC98F6"/>
    <w:rsid w:val="15EA736C"/>
    <w:rsid w:val="161269BD"/>
    <w:rsid w:val="161507C3"/>
    <w:rsid w:val="162DB0BC"/>
    <w:rsid w:val="1643FBEC"/>
    <w:rsid w:val="164969DB"/>
    <w:rsid w:val="164FE39F"/>
    <w:rsid w:val="165BB1D3"/>
    <w:rsid w:val="166A0B6F"/>
    <w:rsid w:val="1679F8A1"/>
    <w:rsid w:val="168D77E5"/>
    <w:rsid w:val="16A792B3"/>
    <w:rsid w:val="16C5EA20"/>
    <w:rsid w:val="16E6AF75"/>
    <w:rsid w:val="1704978C"/>
    <w:rsid w:val="1714EF2F"/>
    <w:rsid w:val="172F6CE6"/>
    <w:rsid w:val="176AE197"/>
    <w:rsid w:val="179C859B"/>
    <w:rsid w:val="17C85DBF"/>
    <w:rsid w:val="17CF9755"/>
    <w:rsid w:val="17D4992F"/>
    <w:rsid w:val="17E50E65"/>
    <w:rsid w:val="1818644B"/>
    <w:rsid w:val="1821E8F9"/>
    <w:rsid w:val="1825755A"/>
    <w:rsid w:val="1843F005"/>
    <w:rsid w:val="1850A857"/>
    <w:rsid w:val="187AEC4B"/>
    <w:rsid w:val="18AEE635"/>
    <w:rsid w:val="18AEF979"/>
    <w:rsid w:val="18C1C16C"/>
    <w:rsid w:val="18C5636C"/>
    <w:rsid w:val="18DBB317"/>
    <w:rsid w:val="18E0D604"/>
    <w:rsid w:val="18F32890"/>
    <w:rsid w:val="190439B8"/>
    <w:rsid w:val="190A4171"/>
    <w:rsid w:val="1911F80A"/>
    <w:rsid w:val="1A2FBF6A"/>
    <w:rsid w:val="1A43C80D"/>
    <w:rsid w:val="1A54BB1B"/>
    <w:rsid w:val="1A59F730"/>
    <w:rsid w:val="1A77C75C"/>
    <w:rsid w:val="1A8D9AE3"/>
    <w:rsid w:val="1AA00A19"/>
    <w:rsid w:val="1AAFFE90"/>
    <w:rsid w:val="1ADE89E4"/>
    <w:rsid w:val="1AE77524"/>
    <w:rsid w:val="1B0F9612"/>
    <w:rsid w:val="1B5EA49B"/>
    <w:rsid w:val="1B8C39FE"/>
    <w:rsid w:val="1BCF17EF"/>
    <w:rsid w:val="1C4DAC41"/>
    <w:rsid w:val="1C4FAD85"/>
    <w:rsid w:val="1C526113"/>
    <w:rsid w:val="1C5A68C3"/>
    <w:rsid w:val="1C6B20EA"/>
    <w:rsid w:val="1C7B06C6"/>
    <w:rsid w:val="1CA32D64"/>
    <w:rsid w:val="1CC23A5D"/>
    <w:rsid w:val="1CF7FE9B"/>
    <w:rsid w:val="1D0C3E60"/>
    <w:rsid w:val="1D10FEB4"/>
    <w:rsid w:val="1D393C69"/>
    <w:rsid w:val="1D5C55FD"/>
    <w:rsid w:val="1DDA9CDB"/>
    <w:rsid w:val="1DDB0976"/>
    <w:rsid w:val="1DF94F9A"/>
    <w:rsid w:val="1DFF4355"/>
    <w:rsid w:val="1E062EBD"/>
    <w:rsid w:val="1E152C17"/>
    <w:rsid w:val="1E3D35D4"/>
    <w:rsid w:val="1E6C4B22"/>
    <w:rsid w:val="1E850A86"/>
    <w:rsid w:val="1E9C84B3"/>
    <w:rsid w:val="1ECB0E5C"/>
    <w:rsid w:val="1ED2F484"/>
    <w:rsid w:val="1EF05E2D"/>
    <w:rsid w:val="1F209273"/>
    <w:rsid w:val="1F314AF1"/>
    <w:rsid w:val="1F86A283"/>
    <w:rsid w:val="1F87C8CC"/>
    <w:rsid w:val="1F8F339D"/>
    <w:rsid w:val="1FB6471C"/>
    <w:rsid w:val="1FC7501D"/>
    <w:rsid w:val="1FDBA29A"/>
    <w:rsid w:val="1FDE2608"/>
    <w:rsid w:val="20022E77"/>
    <w:rsid w:val="20147DF6"/>
    <w:rsid w:val="20278CB4"/>
    <w:rsid w:val="20305F6B"/>
    <w:rsid w:val="2035BC2F"/>
    <w:rsid w:val="2056BC9F"/>
    <w:rsid w:val="20627212"/>
    <w:rsid w:val="20B972B0"/>
    <w:rsid w:val="20BC62D4"/>
    <w:rsid w:val="20C670FF"/>
    <w:rsid w:val="20C77AC6"/>
    <w:rsid w:val="20F13D9A"/>
    <w:rsid w:val="2131A0F5"/>
    <w:rsid w:val="2136047F"/>
    <w:rsid w:val="21C3F8AA"/>
    <w:rsid w:val="21CC57A0"/>
    <w:rsid w:val="22280924"/>
    <w:rsid w:val="2229D3EF"/>
    <w:rsid w:val="223167D3"/>
    <w:rsid w:val="2253695F"/>
    <w:rsid w:val="2259F553"/>
    <w:rsid w:val="2277C0D0"/>
    <w:rsid w:val="227EF696"/>
    <w:rsid w:val="227F3AD4"/>
    <w:rsid w:val="23682801"/>
    <w:rsid w:val="2385B694"/>
    <w:rsid w:val="23B1F42A"/>
    <w:rsid w:val="24096C41"/>
    <w:rsid w:val="24168A46"/>
    <w:rsid w:val="242F880C"/>
    <w:rsid w:val="2432E992"/>
    <w:rsid w:val="24413FB0"/>
    <w:rsid w:val="24588601"/>
    <w:rsid w:val="2475B19A"/>
    <w:rsid w:val="24F1E25C"/>
    <w:rsid w:val="250C9BA7"/>
    <w:rsid w:val="254617AB"/>
    <w:rsid w:val="254852C1"/>
    <w:rsid w:val="25608997"/>
    <w:rsid w:val="257C1E25"/>
    <w:rsid w:val="259C27A2"/>
    <w:rsid w:val="259E57DA"/>
    <w:rsid w:val="25B73A13"/>
    <w:rsid w:val="25F6E026"/>
    <w:rsid w:val="260EDDF1"/>
    <w:rsid w:val="2611DE34"/>
    <w:rsid w:val="26218B0C"/>
    <w:rsid w:val="2626A68E"/>
    <w:rsid w:val="262DA7FC"/>
    <w:rsid w:val="2640CF43"/>
    <w:rsid w:val="2644BC6C"/>
    <w:rsid w:val="266211B7"/>
    <w:rsid w:val="2666D775"/>
    <w:rsid w:val="267492B9"/>
    <w:rsid w:val="26D4A58F"/>
    <w:rsid w:val="275AC251"/>
    <w:rsid w:val="275AE864"/>
    <w:rsid w:val="277FA1C9"/>
    <w:rsid w:val="27D1287A"/>
    <w:rsid w:val="27E10665"/>
    <w:rsid w:val="27E59861"/>
    <w:rsid w:val="27E7926D"/>
    <w:rsid w:val="27EE629C"/>
    <w:rsid w:val="281A8548"/>
    <w:rsid w:val="2829E603"/>
    <w:rsid w:val="2835326C"/>
    <w:rsid w:val="2895F4B2"/>
    <w:rsid w:val="28AA2165"/>
    <w:rsid w:val="28D2AE57"/>
    <w:rsid w:val="28D2E37C"/>
    <w:rsid w:val="28F72F16"/>
    <w:rsid w:val="290FF53B"/>
    <w:rsid w:val="292503C0"/>
    <w:rsid w:val="29292966"/>
    <w:rsid w:val="292BF48C"/>
    <w:rsid w:val="2956C52D"/>
    <w:rsid w:val="29799C3D"/>
    <w:rsid w:val="297A3EBD"/>
    <w:rsid w:val="298362CE"/>
    <w:rsid w:val="29986B57"/>
    <w:rsid w:val="29A2FCE6"/>
    <w:rsid w:val="29A82617"/>
    <w:rsid w:val="29BB7515"/>
    <w:rsid w:val="29BB966A"/>
    <w:rsid w:val="29C02ECE"/>
    <w:rsid w:val="29C64F9E"/>
    <w:rsid w:val="29EB77F6"/>
    <w:rsid w:val="2A370B3A"/>
    <w:rsid w:val="2A6B32A0"/>
    <w:rsid w:val="2A80D39C"/>
    <w:rsid w:val="2A9A8EB1"/>
    <w:rsid w:val="2AAAC97D"/>
    <w:rsid w:val="2AB479EB"/>
    <w:rsid w:val="2ABE2CDA"/>
    <w:rsid w:val="2ABE3099"/>
    <w:rsid w:val="2AC0D692"/>
    <w:rsid w:val="2AF95DAB"/>
    <w:rsid w:val="2B03C0AA"/>
    <w:rsid w:val="2B7CB5EB"/>
    <w:rsid w:val="2B84D547"/>
    <w:rsid w:val="2B854486"/>
    <w:rsid w:val="2BA2F3A1"/>
    <w:rsid w:val="2BD2481F"/>
    <w:rsid w:val="2C01E3EC"/>
    <w:rsid w:val="2C5B054D"/>
    <w:rsid w:val="2C5BFCA2"/>
    <w:rsid w:val="2C5E024E"/>
    <w:rsid w:val="2C916048"/>
    <w:rsid w:val="2CA1DB33"/>
    <w:rsid w:val="2CB5CF05"/>
    <w:rsid w:val="2CCC9EF1"/>
    <w:rsid w:val="2CDA9DA8"/>
    <w:rsid w:val="2D06EEDE"/>
    <w:rsid w:val="2D0878CD"/>
    <w:rsid w:val="2D2660A9"/>
    <w:rsid w:val="2D41C945"/>
    <w:rsid w:val="2D60CCE0"/>
    <w:rsid w:val="2D8565E9"/>
    <w:rsid w:val="2D8F5FA7"/>
    <w:rsid w:val="2DA969BF"/>
    <w:rsid w:val="2DE34CF5"/>
    <w:rsid w:val="2E079297"/>
    <w:rsid w:val="2E2D74C9"/>
    <w:rsid w:val="2E411CBC"/>
    <w:rsid w:val="2E654824"/>
    <w:rsid w:val="2E67909F"/>
    <w:rsid w:val="2EB456AD"/>
    <w:rsid w:val="2EE3AFDE"/>
    <w:rsid w:val="2F09DC17"/>
    <w:rsid w:val="2F23B302"/>
    <w:rsid w:val="2F245D78"/>
    <w:rsid w:val="2F8492EC"/>
    <w:rsid w:val="2F8F8240"/>
    <w:rsid w:val="2F900F26"/>
    <w:rsid w:val="2FBC2A2A"/>
    <w:rsid w:val="2FCF45F6"/>
    <w:rsid w:val="3013A4F8"/>
    <w:rsid w:val="3021C150"/>
    <w:rsid w:val="3096BB6C"/>
    <w:rsid w:val="30DC11E6"/>
    <w:rsid w:val="30DC18E7"/>
    <w:rsid w:val="3116A954"/>
    <w:rsid w:val="31315A38"/>
    <w:rsid w:val="314E96E2"/>
    <w:rsid w:val="3174C7F8"/>
    <w:rsid w:val="319A02A6"/>
    <w:rsid w:val="31A26BAB"/>
    <w:rsid w:val="31D48142"/>
    <w:rsid w:val="31FE234A"/>
    <w:rsid w:val="32357A73"/>
    <w:rsid w:val="32440FF9"/>
    <w:rsid w:val="324C45F8"/>
    <w:rsid w:val="325E09BF"/>
    <w:rsid w:val="3295E924"/>
    <w:rsid w:val="32B6BE18"/>
    <w:rsid w:val="32E947BA"/>
    <w:rsid w:val="330D7AB7"/>
    <w:rsid w:val="331514A9"/>
    <w:rsid w:val="33419B76"/>
    <w:rsid w:val="335D0412"/>
    <w:rsid w:val="337401E8"/>
    <w:rsid w:val="33999173"/>
    <w:rsid w:val="33E95D4F"/>
    <w:rsid w:val="33F0AAF8"/>
    <w:rsid w:val="3401D102"/>
    <w:rsid w:val="340896D0"/>
    <w:rsid w:val="34526668"/>
    <w:rsid w:val="34539B9B"/>
    <w:rsid w:val="348D3382"/>
    <w:rsid w:val="3496D488"/>
    <w:rsid w:val="34A107B1"/>
    <w:rsid w:val="34E97A79"/>
    <w:rsid w:val="350AF355"/>
    <w:rsid w:val="352751DA"/>
    <w:rsid w:val="35329402"/>
    <w:rsid w:val="3555D05B"/>
    <w:rsid w:val="355D00B9"/>
    <w:rsid w:val="35EB5A04"/>
    <w:rsid w:val="35ED60C3"/>
    <w:rsid w:val="35F289D5"/>
    <w:rsid w:val="362FA0B8"/>
    <w:rsid w:val="3638454C"/>
    <w:rsid w:val="365B19C4"/>
    <w:rsid w:val="365F0D24"/>
    <w:rsid w:val="36939396"/>
    <w:rsid w:val="369ABB0C"/>
    <w:rsid w:val="369B35C3"/>
    <w:rsid w:val="36CE2319"/>
    <w:rsid w:val="36CFB3F1"/>
    <w:rsid w:val="36D13235"/>
    <w:rsid w:val="36E0ECB9"/>
    <w:rsid w:val="36E6A267"/>
    <w:rsid w:val="36F5DCD7"/>
    <w:rsid w:val="370AB7AE"/>
    <w:rsid w:val="37229EBD"/>
    <w:rsid w:val="37308D4B"/>
    <w:rsid w:val="3737D918"/>
    <w:rsid w:val="37A1508A"/>
    <w:rsid w:val="37B2BC84"/>
    <w:rsid w:val="37CDE1CE"/>
    <w:rsid w:val="38642331"/>
    <w:rsid w:val="386DEF94"/>
    <w:rsid w:val="3879888E"/>
    <w:rsid w:val="38CC5DAC"/>
    <w:rsid w:val="3915ED91"/>
    <w:rsid w:val="3927D975"/>
    <w:rsid w:val="393C4962"/>
    <w:rsid w:val="39AF575F"/>
    <w:rsid w:val="39BE49F3"/>
    <w:rsid w:val="39D371AC"/>
    <w:rsid w:val="39F62AD9"/>
    <w:rsid w:val="3A0FB7FC"/>
    <w:rsid w:val="3A326BE2"/>
    <w:rsid w:val="3A4AC094"/>
    <w:rsid w:val="3A682E0D"/>
    <w:rsid w:val="3A73E194"/>
    <w:rsid w:val="3A8322EE"/>
    <w:rsid w:val="3A9DAEA6"/>
    <w:rsid w:val="3ACC1FD7"/>
    <w:rsid w:val="3BB2B5B6"/>
    <w:rsid w:val="3BC94DFA"/>
    <w:rsid w:val="3BD384FF"/>
    <w:rsid w:val="3BEF3D31"/>
    <w:rsid w:val="3C23DFA7"/>
    <w:rsid w:val="3C7A47F1"/>
    <w:rsid w:val="3C912ED5"/>
    <w:rsid w:val="3CA4078B"/>
    <w:rsid w:val="3CA794EA"/>
    <w:rsid w:val="3CB139DD"/>
    <w:rsid w:val="3CC9F5A6"/>
    <w:rsid w:val="3CCB3C2B"/>
    <w:rsid w:val="3CF8AEF8"/>
    <w:rsid w:val="3D11A9D7"/>
    <w:rsid w:val="3D1EA9B2"/>
    <w:rsid w:val="3D575B9A"/>
    <w:rsid w:val="3D729C3A"/>
    <w:rsid w:val="3D8BD6B9"/>
    <w:rsid w:val="3D9D12B2"/>
    <w:rsid w:val="3DBC675B"/>
    <w:rsid w:val="3DC1DC9C"/>
    <w:rsid w:val="3DC8886E"/>
    <w:rsid w:val="3DF80DF2"/>
    <w:rsid w:val="3DFBC87B"/>
    <w:rsid w:val="3E03892C"/>
    <w:rsid w:val="3E161852"/>
    <w:rsid w:val="3E1E9F36"/>
    <w:rsid w:val="3E66674D"/>
    <w:rsid w:val="3E6AF5A0"/>
    <w:rsid w:val="3E8A864E"/>
    <w:rsid w:val="3EA884B5"/>
    <w:rsid w:val="3F0415EA"/>
    <w:rsid w:val="3F0C745D"/>
    <w:rsid w:val="3F1B1AF8"/>
    <w:rsid w:val="3F1B5491"/>
    <w:rsid w:val="3F478B15"/>
    <w:rsid w:val="3F48C263"/>
    <w:rsid w:val="3F5DF06C"/>
    <w:rsid w:val="3FA95C87"/>
    <w:rsid w:val="3FD1E487"/>
    <w:rsid w:val="4005A52B"/>
    <w:rsid w:val="40152982"/>
    <w:rsid w:val="402D061D"/>
    <w:rsid w:val="403DFBF9"/>
    <w:rsid w:val="408DB345"/>
    <w:rsid w:val="40998E0A"/>
    <w:rsid w:val="40A985F7"/>
    <w:rsid w:val="4107C3D5"/>
    <w:rsid w:val="4117DD08"/>
    <w:rsid w:val="412238FE"/>
    <w:rsid w:val="412E6EDE"/>
    <w:rsid w:val="412FAE59"/>
    <w:rsid w:val="41472097"/>
    <w:rsid w:val="41BE90A3"/>
    <w:rsid w:val="41C51D86"/>
    <w:rsid w:val="42381790"/>
    <w:rsid w:val="426FD919"/>
    <w:rsid w:val="42763888"/>
    <w:rsid w:val="4276496E"/>
    <w:rsid w:val="42899F49"/>
    <w:rsid w:val="42957338"/>
    <w:rsid w:val="42CA0930"/>
    <w:rsid w:val="42D17362"/>
    <w:rsid w:val="42D7C25D"/>
    <w:rsid w:val="42DA4C21"/>
    <w:rsid w:val="42DD9DEA"/>
    <w:rsid w:val="42F9831D"/>
    <w:rsid w:val="43014B77"/>
    <w:rsid w:val="432012AC"/>
    <w:rsid w:val="434B01A8"/>
    <w:rsid w:val="4374E2B1"/>
    <w:rsid w:val="440C24DB"/>
    <w:rsid w:val="4412A47E"/>
    <w:rsid w:val="44191EA2"/>
    <w:rsid w:val="441FCF4C"/>
    <w:rsid w:val="445315BB"/>
    <w:rsid w:val="44717F7A"/>
    <w:rsid w:val="448D539E"/>
    <w:rsid w:val="4499DF91"/>
    <w:rsid w:val="449CA5A0"/>
    <w:rsid w:val="44EF5F8B"/>
    <w:rsid w:val="454CA094"/>
    <w:rsid w:val="456D30FF"/>
    <w:rsid w:val="457CF71A"/>
    <w:rsid w:val="45BA290E"/>
    <w:rsid w:val="45D1B707"/>
    <w:rsid w:val="45DAE395"/>
    <w:rsid w:val="45E514A5"/>
    <w:rsid w:val="45E5FE0E"/>
    <w:rsid w:val="45EEE61C"/>
    <w:rsid w:val="45F8C486"/>
    <w:rsid w:val="46031BBA"/>
    <w:rsid w:val="4608D168"/>
    <w:rsid w:val="462B8027"/>
    <w:rsid w:val="463CB2E3"/>
    <w:rsid w:val="46DE44E0"/>
    <w:rsid w:val="46FDC250"/>
    <w:rsid w:val="4714805A"/>
    <w:rsid w:val="471E53D4"/>
    <w:rsid w:val="475662A8"/>
    <w:rsid w:val="4774BB11"/>
    <w:rsid w:val="47FE011C"/>
    <w:rsid w:val="482B677E"/>
    <w:rsid w:val="4870F5E5"/>
    <w:rsid w:val="48E5CF5A"/>
    <w:rsid w:val="4902899B"/>
    <w:rsid w:val="491BD95D"/>
    <w:rsid w:val="49406A01"/>
    <w:rsid w:val="4943E76F"/>
    <w:rsid w:val="49893F20"/>
    <w:rsid w:val="499E1BC6"/>
    <w:rsid w:val="49B4EE28"/>
    <w:rsid w:val="49B96242"/>
    <w:rsid w:val="49E584D4"/>
    <w:rsid w:val="49EA56E6"/>
    <w:rsid w:val="4A85C4ED"/>
    <w:rsid w:val="4A91574F"/>
    <w:rsid w:val="4AA811D7"/>
    <w:rsid w:val="4AE3418B"/>
    <w:rsid w:val="4B3152D8"/>
    <w:rsid w:val="4B3E9C78"/>
    <w:rsid w:val="4B6366CC"/>
    <w:rsid w:val="4B6A244F"/>
    <w:rsid w:val="4B93EAC6"/>
    <w:rsid w:val="4BBDBD2D"/>
    <w:rsid w:val="4BCA81A6"/>
    <w:rsid w:val="4C1D8A58"/>
    <w:rsid w:val="4C4C66B0"/>
    <w:rsid w:val="4CD30ED4"/>
    <w:rsid w:val="4D1879B6"/>
    <w:rsid w:val="4D18FD1D"/>
    <w:rsid w:val="4D340248"/>
    <w:rsid w:val="4D47A597"/>
    <w:rsid w:val="4D63E859"/>
    <w:rsid w:val="4D9C9C9F"/>
    <w:rsid w:val="4DA87278"/>
    <w:rsid w:val="4E49A27B"/>
    <w:rsid w:val="4E4BF799"/>
    <w:rsid w:val="4EDB3341"/>
    <w:rsid w:val="4EE764EA"/>
    <w:rsid w:val="4F42F32F"/>
    <w:rsid w:val="4F4BA015"/>
    <w:rsid w:val="4F540F18"/>
    <w:rsid w:val="4F8B5190"/>
    <w:rsid w:val="4F9D60B4"/>
    <w:rsid w:val="4FE4DD55"/>
    <w:rsid w:val="4FFB750B"/>
    <w:rsid w:val="50A06C56"/>
    <w:rsid w:val="50A5E04F"/>
    <w:rsid w:val="50B71B26"/>
    <w:rsid w:val="50C0D62D"/>
    <w:rsid w:val="50F0B24F"/>
    <w:rsid w:val="510BA611"/>
    <w:rsid w:val="510D10E2"/>
    <w:rsid w:val="512BC9EF"/>
    <w:rsid w:val="51331323"/>
    <w:rsid w:val="5138F969"/>
    <w:rsid w:val="5143959C"/>
    <w:rsid w:val="514D1BC3"/>
    <w:rsid w:val="51578D6C"/>
    <w:rsid w:val="517346E7"/>
    <w:rsid w:val="518DC8B6"/>
    <w:rsid w:val="519D75DE"/>
    <w:rsid w:val="51B96C94"/>
    <w:rsid w:val="52062E71"/>
    <w:rsid w:val="5268AF31"/>
    <w:rsid w:val="52841C06"/>
    <w:rsid w:val="52B0ED32"/>
    <w:rsid w:val="52C75551"/>
    <w:rsid w:val="530355BA"/>
    <w:rsid w:val="5313807B"/>
    <w:rsid w:val="53240A18"/>
    <w:rsid w:val="532B1C6F"/>
    <w:rsid w:val="534A36EA"/>
    <w:rsid w:val="53619240"/>
    <w:rsid w:val="536BDF39"/>
    <w:rsid w:val="53968838"/>
    <w:rsid w:val="53EDEE94"/>
    <w:rsid w:val="5400858B"/>
    <w:rsid w:val="54301A39"/>
    <w:rsid w:val="548420F0"/>
    <w:rsid w:val="549F261B"/>
    <w:rsid w:val="54AE95AB"/>
    <w:rsid w:val="54B3501B"/>
    <w:rsid w:val="54DF8414"/>
    <w:rsid w:val="54F7DE38"/>
    <w:rsid w:val="55040D88"/>
    <w:rsid w:val="550D151E"/>
    <w:rsid w:val="5525EEBB"/>
    <w:rsid w:val="55277AF3"/>
    <w:rsid w:val="55404846"/>
    <w:rsid w:val="55AD9ED6"/>
    <w:rsid w:val="55B08758"/>
    <w:rsid w:val="55B52570"/>
    <w:rsid w:val="55BD4B47"/>
    <w:rsid w:val="55DB8272"/>
    <w:rsid w:val="561DE7CF"/>
    <w:rsid w:val="564D32AE"/>
    <w:rsid w:val="564E99CB"/>
    <w:rsid w:val="5668E45C"/>
    <w:rsid w:val="566BD8AC"/>
    <w:rsid w:val="568033CA"/>
    <w:rsid w:val="568A629D"/>
    <w:rsid w:val="56ACE73E"/>
    <w:rsid w:val="56D7AD06"/>
    <w:rsid w:val="56E1638A"/>
    <w:rsid w:val="56E4CA52"/>
    <w:rsid w:val="57B196E5"/>
    <w:rsid w:val="57B43DEB"/>
    <w:rsid w:val="57CC32AC"/>
    <w:rsid w:val="58465E69"/>
    <w:rsid w:val="58529449"/>
    <w:rsid w:val="58535AB1"/>
    <w:rsid w:val="5877E908"/>
    <w:rsid w:val="587AFEDB"/>
    <w:rsid w:val="58809AB3"/>
    <w:rsid w:val="589DB3F8"/>
    <w:rsid w:val="58A5DD80"/>
    <w:rsid w:val="58B104CF"/>
    <w:rsid w:val="58C2B13F"/>
    <w:rsid w:val="58C326B9"/>
    <w:rsid w:val="58C6291A"/>
    <w:rsid w:val="58E22F77"/>
    <w:rsid w:val="58E2BA3C"/>
    <w:rsid w:val="59005451"/>
    <w:rsid w:val="591B29BF"/>
    <w:rsid w:val="591FDE09"/>
    <w:rsid w:val="594C41A9"/>
    <w:rsid w:val="59D9C2FE"/>
    <w:rsid w:val="5A2E1625"/>
    <w:rsid w:val="5A9B0EAA"/>
    <w:rsid w:val="5AC7DC99"/>
    <w:rsid w:val="5ACCCAAF"/>
    <w:rsid w:val="5AD7030C"/>
    <w:rsid w:val="5ADC204D"/>
    <w:rsid w:val="5B0213EB"/>
    <w:rsid w:val="5B300954"/>
    <w:rsid w:val="5BD42F6A"/>
    <w:rsid w:val="5BD9C734"/>
    <w:rsid w:val="5BDB289E"/>
    <w:rsid w:val="5C09881E"/>
    <w:rsid w:val="5C1B51F4"/>
    <w:rsid w:val="5C20D603"/>
    <w:rsid w:val="5C2C8CCB"/>
    <w:rsid w:val="5C3BC7B3"/>
    <w:rsid w:val="5C4B7956"/>
    <w:rsid w:val="5C760A78"/>
    <w:rsid w:val="5CB716E2"/>
    <w:rsid w:val="5CC1244C"/>
    <w:rsid w:val="5CC28D68"/>
    <w:rsid w:val="5CD16D0E"/>
    <w:rsid w:val="5D27464E"/>
    <w:rsid w:val="5D71ECC7"/>
    <w:rsid w:val="5D9DE367"/>
    <w:rsid w:val="5DE67458"/>
    <w:rsid w:val="5E394351"/>
    <w:rsid w:val="5E878C15"/>
    <w:rsid w:val="5F0227D5"/>
    <w:rsid w:val="5F256220"/>
    <w:rsid w:val="5F3F8007"/>
    <w:rsid w:val="5F98BA1C"/>
    <w:rsid w:val="5FA581B5"/>
    <w:rsid w:val="5FD60E07"/>
    <w:rsid w:val="5FDCAC0C"/>
    <w:rsid w:val="603DCCFF"/>
    <w:rsid w:val="60548AB3"/>
    <w:rsid w:val="60886C2E"/>
    <w:rsid w:val="6089B45A"/>
    <w:rsid w:val="60CF5295"/>
    <w:rsid w:val="60D016A7"/>
    <w:rsid w:val="60DEBBD2"/>
    <w:rsid w:val="61033B47"/>
    <w:rsid w:val="61130124"/>
    <w:rsid w:val="6116C86B"/>
    <w:rsid w:val="612D48B3"/>
    <w:rsid w:val="61A45C81"/>
    <w:rsid w:val="61E52153"/>
    <w:rsid w:val="61FAB771"/>
    <w:rsid w:val="621DC1B4"/>
    <w:rsid w:val="628EDB1A"/>
    <w:rsid w:val="629F0BA8"/>
    <w:rsid w:val="62BB1B2C"/>
    <w:rsid w:val="62F0C8C5"/>
    <w:rsid w:val="630A9B92"/>
    <w:rsid w:val="630FD750"/>
    <w:rsid w:val="633F7D27"/>
    <w:rsid w:val="63414039"/>
    <w:rsid w:val="63518444"/>
    <w:rsid w:val="6390C921"/>
    <w:rsid w:val="639687D2"/>
    <w:rsid w:val="63BB2D79"/>
    <w:rsid w:val="63C405F5"/>
    <w:rsid w:val="63C805EE"/>
    <w:rsid w:val="63EE74F7"/>
    <w:rsid w:val="64386B7E"/>
    <w:rsid w:val="646DE50F"/>
    <w:rsid w:val="6486C364"/>
    <w:rsid w:val="64987724"/>
    <w:rsid w:val="649EE711"/>
    <w:rsid w:val="64D72100"/>
    <w:rsid w:val="6550A33A"/>
    <w:rsid w:val="655E5996"/>
    <w:rsid w:val="656B42A9"/>
    <w:rsid w:val="6584F013"/>
    <w:rsid w:val="65D6AC6A"/>
    <w:rsid w:val="65E8303D"/>
    <w:rsid w:val="65FACBA2"/>
    <w:rsid w:val="660B5332"/>
    <w:rsid w:val="66489B6C"/>
    <w:rsid w:val="667009EA"/>
    <w:rsid w:val="6683EE39"/>
    <w:rsid w:val="668BE4A9"/>
    <w:rsid w:val="66A4EF27"/>
    <w:rsid w:val="66BBC989"/>
    <w:rsid w:val="66CFF12B"/>
    <w:rsid w:val="671B1433"/>
    <w:rsid w:val="67468F62"/>
    <w:rsid w:val="67656934"/>
    <w:rsid w:val="678C23DA"/>
    <w:rsid w:val="67C64C3D"/>
    <w:rsid w:val="67EF0F9A"/>
    <w:rsid w:val="6814B4FD"/>
    <w:rsid w:val="68171B0A"/>
    <w:rsid w:val="686BA5F5"/>
    <w:rsid w:val="6894C63F"/>
    <w:rsid w:val="68A5699E"/>
    <w:rsid w:val="68C6579C"/>
    <w:rsid w:val="68D7AFFE"/>
    <w:rsid w:val="691F36CB"/>
    <w:rsid w:val="693C2133"/>
    <w:rsid w:val="695C7B06"/>
    <w:rsid w:val="6963DCE2"/>
    <w:rsid w:val="69A65CB5"/>
    <w:rsid w:val="69C75299"/>
    <w:rsid w:val="69D1DAB5"/>
    <w:rsid w:val="6A8409FC"/>
    <w:rsid w:val="6AF122EA"/>
    <w:rsid w:val="6AF84B67"/>
    <w:rsid w:val="6AFDECFF"/>
    <w:rsid w:val="6B04F36A"/>
    <w:rsid w:val="6B0882A1"/>
    <w:rsid w:val="6B088F72"/>
    <w:rsid w:val="6B1ED485"/>
    <w:rsid w:val="6B4F7C5C"/>
    <w:rsid w:val="6B7B06A2"/>
    <w:rsid w:val="6B8FC262"/>
    <w:rsid w:val="6BA62521"/>
    <w:rsid w:val="6C4A9E1B"/>
    <w:rsid w:val="6C5D7721"/>
    <w:rsid w:val="6C700B93"/>
    <w:rsid w:val="6C90E4BD"/>
    <w:rsid w:val="6CA45FD3"/>
    <w:rsid w:val="6D0D5DED"/>
    <w:rsid w:val="6D394932"/>
    <w:rsid w:val="6D3BDCF3"/>
    <w:rsid w:val="6D3DCF57"/>
    <w:rsid w:val="6D61CA2F"/>
    <w:rsid w:val="6D6CB0B2"/>
    <w:rsid w:val="6D91F8C4"/>
    <w:rsid w:val="6DC8E843"/>
    <w:rsid w:val="6DCB0B09"/>
    <w:rsid w:val="6DEFE97F"/>
    <w:rsid w:val="6DF6BCF5"/>
    <w:rsid w:val="6E260120"/>
    <w:rsid w:val="6E42D1F8"/>
    <w:rsid w:val="6E73F7E5"/>
    <w:rsid w:val="6EA92F32"/>
    <w:rsid w:val="6EB0010C"/>
    <w:rsid w:val="6EC85674"/>
    <w:rsid w:val="6ED42C5A"/>
    <w:rsid w:val="6EFAE3FF"/>
    <w:rsid w:val="6F0C71E6"/>
    <w:rsid w:val="6F3A0CC9"/>
    <w:rsid w:val="6F9CD0F2"/>
    <w:rsid w:val="6FBF1B99"/>
    <w:rsid w:val="6FC00342"/>
    <w:rsid w:val="6FD6C9C8"/>
    <w:rsid w:val="6FF08096"/>
    <w:rsid w:val="70183F7A"/>
    <w:rsid w:val="705A0F70"/>
    <w:rsid w:val="709233BA"/>
    <w:rsid w:val="7092A4EB"/>
    <w:rsid w:val="709CF8F7"/>
    <w:rsid w:val="70A351EB"/>
    <w:rsid w:val="70ADD93C"/>
    <w:rsid w:val="70C38B77"/>
    <w:rsid w:val="70E954D6"/>
    <w:rsid w:val="70F4FA87"/>
    <w:rsid w:val="7115BE1A"/>
    <w:rsid w:val="7132B62B"/>
    <w:rsid w:val="718C0277"/>
    <w:rsid w:val="71D97A18"/>
    <w:rsid w:val="71FE5F82"/>
    <w:rsid w:val="72063AFA"/>
    <w:rsid w:val="723702F0"/>
    <w:rsid w:val="723AC151"/>
    <w:rsid w:val="72402F43"/>
    <w:rsid w:val="72472C78"/>
    <w:rsid w:val="72528234"/>
    <w:rsid w:val="726569E7"/>
    <w:rsid w:val="726C7DDA"/>
    <w:rsid w:val="72A7ADD2"/>
    <w:rsid w:val="72C9B051"/>
    <w:rsid w:val="72DB5A80"/>
    <w:rsid w:val="72F196CB"/>
    <w:rsid w:val="736F547A"/>
    <w:rsid w:val="7375CDC5"/>
    <w:rsid w:val="7385F738"/>
    <w:rsid w:val="73FAB58C"/>
    <w:rsid w:val="740CA05C"/>
    <w:rsid w:val="74141DA8"/>
    <w:rsid w:val="741DDB33"/>
    <w:rsid w:val="74212430"/>
    <w:rsid w:val="742C9B49"/>
    <w:rsid w:val="744CE1E9"/>
    <w:rsid w:val="7479645F"/>
    <w:rsid w:val="7479CF70"/>
    <w:rsid w:val="748D48D9"/>
    <w:rsid w:val="74A21B8F"/>
    <w:rsid w:val="74CC1DC6"/>
    <w:rsid w:val="75085A25"/>
    <w:rsid w:val="750D36F2"/>
    <w:rsid w:val="7551924F"/>
    <w:rsid w:val="7552018E"/>
    <w:rsid w:val="75780935"/>
    <w:rsid w:val="7579698E"/>
    <w:rsid w:val="75DD0C4E"/>
    <w:rsid w:val="75F20E7A"/>
    <w:rsid w:val="762D500F"/>
    <w:rsid w:val="763E9168"/>
    <w:rsid w:val="766F7D89"/>
    <w:rsid w:val="76BD542F"/>
    <w:rsid w:val="76BEFCF2"/>
    <w:rsid w:val="76E4EC9D"/>
    <w:rsid w:val="76E52577"/>
    <w:rsid w:val="770A083E"/>
    <w:rsid w:val="7741B631"/>
    <w:rsid w:val="774BBE6A"/>
    <w:rsid w:val="7767DFF0"/>
    <w:rsid w:val="7778DCAF"/>
    <w:rsid w:val="777D7036"/>
    <w:rsid w:val="77875274"/>
    <w:rsid w:val="779D2174"/>
    <w:rsid w:val="77A950D6"/>
    <w:rsid w:val="77BEE6F4"/>
    <w:rsid w:val="77C39721"/>
    <w:rsid w:val="77EB01C0"/>
    <w:rsid w:val="77F5CB8F"/>
    <w:rsid w:val="78320645"/>
    <w:rsid w:val="783DBAF5"/>
    <w:rsid w:val="7842660A"/>
    <w:rsid w:val="785E6F53"/>
    <w:rsid w:val="785F0D9E"/>
    <w:rsid w:val="78700AB4"/>
    <w:rsid w:val="78D51A6C"/>
    <w:rsid w:val="78E78ECB"/>
    <w:rsid w:val="7901E874"/>
    <w:rsid w:val="79064AEB"/>
    <w:rsid w:val="79337626"/>
    <w:rsid w:val="79458C0A"/>
    <w:rsid w:val="79463F25"/>
    <w:rsid w:val="795884EC"/>
    <w:rsid w:val="79B32431"/>
    <w:rsid w:val="79B56AB0"/>
    <w:rsid w:val="79DED718"/>
    <w:rsid w:val="79F9BB56"/>
    <w:rsid w:val="7A01520B"/>
    <w:rsid w:val="7A0B9EE5"/>
    <w:rsid w:val="7A19E55F"/>
    <w:rsid w:val="7A4515D1"/>
    <w:rsid w:val="7A4AEC6C"/>
    <w:rsid w:val="7A4B4D2D"/>
    <w:rsid w:val="7A52CEFE"/>
    <w:rsid w:val="7A7C875A"/>
    <w:rsid w:val="7AB6EA2B"/>
    <w:rsid w:val="7ACE1278"/>
    <w:rsid w:val="7AE828CF"/>
    <w:rsid w:val="7AFD496D"/>
    <w:rsid w:val="7B33BEC7"/>
    <w:rsid w:val="7B48EC36"/>
    <w:rsid w:val="7B4C3B6D"/>
    <w:rsid w:val="7B5C13B6"/>
    <w:rsid w:val="7B6565C7"/>
    <w:rsid w:val="7B7AA779"/>
    <w:rsid w:val="7B7FA622"/>
    <w:rsid w:val="7B8DB11F"/>
    <w:rsid w:val="7BAC5FC0"/>
    <w:rsid w:val="7BD800C6"/>
    <w:rsid w:val="7CBD2561"/>
    <w:rsid w:val="7D19962D"/>
    <w:rsid w:val="7D2A1D0F"/>
    <w:rsid w:val="7D347138"/>
    <w:rsid w:val="7D3B4D21"/>
    <w:rsid w:val="7D433FA7"/>
    <w:rsid w:val="7D71963B"/>
    <w:rsid w:val="7D757D1A"/>
    <w:rsid w:val="7D9CD97F"/>
    <w:rsid w:val="7DBFDEE0"/>
    <w:rsid w:val="7DD8E0DF"/>
    <w:rsid w:val="7DE4F811"/>
    <w:rsid w:val="7E149A68"/>
    <w:rsid w:val="7E1A0440"/>
    <w:rsid w:val="7E1E166D"/>
    <w:rsid w:val="7E2046A5"/>
    <w:rsid w:val="7E235797"/>
    <w:rsid w:val="7E297812"/>
    <w:rsid w:val="7E3BF3DE"/>
    <w:rsid w:val="7E97016F"/>
    <w:rsid w:val="7EA4DD1D"/>
    <w:rsid w:val="7ED53CF2"/>
    <w:rsid w:val="7F0733EC"/>
    <w:rsid w:val="7F332119"/>
    <w:rsid w:val="7F53D26D"/>
    <w:rsid w:val="7F790DBD"/>
    <w:rsid w:val="7FAD902E"/>
    <w:rsid w:val="7FEF411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72F6CE6"/>
  <w15:chartTrackingRefBased/>
  <w15:docId w15:val="{567597F6-6320-4048-B99B-B5E124A86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8C49A4"/>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49A4"/>
    <w:rPr>
      <w:rFonts w:asciiTheme="majorHAnsi" w:eastAsiaTheme="majorEastAsia" w:hAnsiTheme="majorHAnsi" w:cstheme="majorBidi"/>
      <w:color w:val="2F5496" w:themeColor="accent1" w:themeShade="BF"/>
      <w:sz w:val="32"/>
      <w:szCs w:val="32"/>
      <w:lang w:val="en-GB"/>
    </w:rPr>
  </w:style>
  <w:style w:type="paragraph" w:styleId="Odstavecseseznamem">
    <w:name w:val="List Paragraph"/>
    <w:basedOn w:val="Normln"/>
    <w:uiPriority w:val="34"/>
    <w:qFormat/>
    <w:rsid w:val="008C49A4"/>
    <w:pPr>
      <w:spacing w:after="0" w:line="240" w:lineRule="auto"/>
      <w:ind w:left="720"/>
      <w:contextualSpacing/>
    </w:pPr>
    <w:rPr>
      <w:sz w:val="24"/>
      <w:szCs w:val="24"/>
    </w:rPr>
  </w:style>
  <w:style w:type="paragraph" w:styleId="Textkomente">
    <w:name w:val="annotation text"/>
    <w:basedOn w:val="Normln"/>
    <w:link w:val="TextkomenteChar"/>
    <w:uiPriority w:val="99"/>
    <w:semiHidden/>
    <w:unhideWhenUsed/>
    <w:rsid w:val="00583584"/>
    <w:pPr>
      <w:spacing w:line="240" w:lineRule="auto"/>
    </w:pPr>
    <w:rPr>
      <w:sz w:val="20"/>
      <w:szCs w:val="20"/>
    </w:rPr>
  </w:style>
  <w:style w:type="character" w:customStyle="1" w:styleId="TextkomenteChar">
    <w:name w:val="Text komentáře Char"/>
    <w:basedOn w:val="Standardnpsmoodstavce"/>
    <w:link w:val="Textkomente"/>
    <w:uiPriority w:val="99"/>
    <w:semiHidden/>
    <w:rsid w:val="00583584"/>
    <w:rPr>
      <w:sz w:val="20"/>
      <w:szCs w:val="20"/>
    </w:rPr>
  </w:style>
  <w:style w:type="character" w:styleId="Odkaznakoment">
    <w:name w:val="annotation reference"/>
    <w:basedOn w:val="Standardnpsmoodstavce"/>
    <w:uiPriority w:val="99"/>
    <w:semiHidden/>
    <w:unhideWhenUsed/>
    <w:rsid w:val="00583584"/>
    <w:rPr>
      <w:sz w:val="16"/>
      <w:szCs w:val="16"/>
    </w:rPr>
  </w:style>
  <w:style w:type="paragraph" w:styleId="Textbubliny">
    <w:name w:val="Balloon Text"/>
    <w:basedOn w:val="Normln"/>
    <w:link w:val="TextbublinyChar"/>
    <w:uiPriority w:val="99"/>
    <w:semiHidden/>
    <w:unhideWhenUsed/>
    <w:rsid w:val="00FB0299"/>
    <w:pPr>
      <w:spacing w:after="0" w:line="240" w:lineRule="auto"/>
    </w:pPr>
    <w:rPr>
      <w:rFonts w:ascii="Times New Roman" w:hAnsi="Times New Roman" w:cs="Times New Roman"/>
      <w:sz w:val="18"/>
      <w:szCs w:val="18"/>
    </w:rPr>
  </w:style>
  <w:style w:type="character" w:customStyle="1" w:styleId="TextbublinyChar">
    <w:name w:val="Text bubliny Char"/>
    <w:basedOn w:val="Standardnpsmoodstavce"/>
    <w:link w:val="Textbubliny"/>
    <w:uiPriority w:val="99"/>
    <w:semiHidden/>
    <w:rsid w:val="00FB0299"/>
    <w:rPr>
      <w:rFonts w:ascii="Times New Roman" w:hAnsi="Times New Roman" w:cs="Times New Roman"/>
      <w:sz w:val="18"/>
      <w:szCs w:val="18"/>
    </w:rPr>
  </w:style>
  <w:style w:type="character" w:styleId="Hypertextovodkaz">
    <w:name w:val="Hyperlink"/>
    <w:basedOn w:val="Standardnpsmoodstavce"/>
    <w:uiPriority w:val="99"/>
    <w:unhideWhenUsed/>
    <w:rsid w:val="00A778C7"/>
    <w:rPr>
      <w:color w:val="0563C1" w:themeColor="hyperlink"/>
      <w:u w:val="single"/>
    </w:rPr>
  </w:style>
  <w:style w:type="character" w:customStyle="1" w:styleId="UnresolvedMention">
    <w:name w:val="Unresolved Mention"/>
    <w:basedOn w:val="Standardnpsmoodstavce"/>
    <w:uiPriority w:val="99"/>
    <w:semiHidden/>
    <w:unhideWhenUsed/>
    <w:rsid w:val="00A778C7"/>
    <w:rPr>
      <w:color w:val="605E5C"/>
      <w:shd w:val="clear" w:color="auto" w:fill="E1DFDD"/>
    </w:rPr>
  </w:style>
  <w:style w:type="character" w:styleId="Sledovanodkaz">
    <w:name w:val="FollowedHyperlink"/>
    <w:basedOn w:val="Standardnpsmoodstavce"/>
    <w:uiPriority w:val="99"/>
    <w:semiHidden/>
    <w:unhideWhenUsed/>
    <w:rsid w:val="00FC49D8"/>
    <w:rPr>
      <w:color w:val="954F72" w:themeColor="followedHyperlink"/>
      <w:u w:val="single"/>
    </w:rPr>
  </w:style>
  <w:style w:type="paragraph" w:styleId="Pedmtkomente">
    <w:name w:val="annotation subject"/>
    <w:basedOn w:val="Textkomente"/>
    <w:next w:val="Textkomente"/>
    <w:link w:val="PedmtkomenteChar"/>
    <w:uiPriority w:val="99"/>
    <w:semiHidden/>
    <w:unhideWhenUsed/>
    <w:rsid w:val="00383F51"/>
    <w:rPr>
      <w:b/>
      <w:bCs/>
    </w:rPr>
  </w:style>
  <w:style w:type="character" w:customStyle="1" w:styleId="PedmtkomenteChar">
    <w:name w:val="Předmět komentáře Char"/>
    <w:basedOn w:val="TextkomenteChar"/>
    <w:link w:val="Pedmtkomente"/>
    <w:uiPriority w:val="99"/>
    <w:semiHidden/>
    <w:rsid w:val="00383F51"/>
    <w:rPr>
      <w:b/>
      <w:bCs/>
      <w:sz w:val="20"/>
      <w:szCs w:val="20"/>
    </w:rPr>
  </w:style>
  <w:style w:type="character" w:customStyle="1" w:styleId="ZKLADNChar">
    <w:name w:val="ZÁKLADNÍ Char"/>
    <w:link w:val="ZKLADN"/>
    <w:locked/>
    <w:rsid w:val="00150A7E"/>
    <w:rPr>
      <w:rFonts w:ascii="Garamond" w:hAnsi="Garamond"/>
      <w:sz w:val="20"/>
      <w:szCs w:val="20"/>
    </w:rPr>
  </w:style>
  <w:style w:type="paragraph" w:customStyle="1" w:styleId="ZKLADN">
    <w:name w:val="ZÁKLADNÍ"/>
    <w:basedOn w:val="Zkladntext"/>
    <w:link w:val="ZKLADNChar"/>
    <w:rsid w:val="00150A7E"/>
    <w:pPr>
      <w:widowControl w:val="0"/>
      <w:spacing w:before="120" w:line="280" w:lineRule="atLeast"/>
      <w:jc w:val="both"/>
    </w:pPr>
    <w:rPr>
      <w:rFonts w:ascii="Garamond" w:hAnsi="Garamond"/>
      <w:sz w:val="20"/>
      <w:szCs w:val="20"/>
    </w:rPr>
  </w:style>
  <w:style w:type="paragraph" w:styleId="Zkladntext">
    <w:name w:val="Body Text"/>
    <w:basedOn w:val="Normln"/>
    <w:link w:val="ZkladntextChar"/>
    <w:uiPriority w:val="99"/>
    <w:semiHidden/>
    <w:unhideWhenUsed/>
    <w:rsid w:val="00150A7E"/>
    <w:pPr>
      <w:spacing w:after="120"/>
    </w:pPr>
  </w:style>
  <w:style w:type="character" w:customStyle="1" w:styleId="ZkladntextChar">
    <w:name w:val="Základní text Char"/>
    <w:basedOn w:val="Standardnpsmoodstavce"/>
    <w:link w:val="Zkladntext"/>
    <w:uiPriority w:val="99"/>
    <w:semiHidden/>
    <w:rsid w:val="00150A7E"/>
  </w:style>
  <w:style w:type="paragraph" w:styleId="Textvysvtlivek">
    <w:name w:val="endnote text"/>
    <w:basedOn w:val="Normln"/>
    <w:link w:val="TextvysvtlivekChar"/>
    <w:uiPriority w:val="99"/>
    <w:semiHidden/>
    <w:unhideWhenUsed/>
    <w:rsid w:val="00150A7E"/>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150A7E"/>
    <w:rPr>
      <w:sz w:val="20"/>
      <w:szCs w:val="20"/>
    </w:rPr>
  </w:style>
  <w:style w:type="character" w:styleId="Odkaznavysvtlivky">
    <w:name w:val="endnote reference"/>
    <w:basedOn w:val="Standardnpsmoodstavce"/>
    <w:uiPriority w:val="99"/>
    <w:semiHidden/>
    <w:unhideWhenUsed/>
    <w:rsid w:val="00150A7E"/>
    <w:rPr>
      <w:vertAlign w:val="superscript"/>
    </w:rPr>
  </w:style>
  <w:style w:type="paragraph" w:styleId="Titulek">
    <w:name w:val="caption"/>
    <w:basedOn w:val="Normln"/>
    <w:next w:val="Normln"/>
    <w:uiPriority w:val="35"/>
    <w:unhideWhenUsed/>
    <w:qFormat/>
    <w:rsid w:val="00D40DDD"/>
    <w:pPr>
      <w:spacing w:after="200" w:line="240" w:lineRule="auto"/>
    </w:pPr>
    <w:rPr>
      <w:i/>
      <w:iCs/>
      <w:color w:val="44546A" w:themeColor="text2"/>
      <w:sz w:val="18"/>
      <w:szCs w:val="18"/>
    </w:rPr>
  </w:style>
  <w:style w:type="paragraph" w:styleId="Zhlav">
    <w:name w:val="header"/>
    <w:basedOn w:val="Normln"/>
    <w:link w:val="ZhlavChar"/>
    <w:uiPriority w:val="99"/>
    <w:unhideWhenUsed/>
    <w:rsid w:val="00D40D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40DDD"/>
  </w:style>
  <w:style w:type="paragraph" w:styleId="Zpat">
    <w:name w:val="footer"/>
    <w:basedOn w:val="Normln"/>
    <w:link w:val="ZpatChar"/>
    <w:uiPriority w:val="99"/>
    <w:unhideWhenUsed/>
    <w:rsid w:val="00D40DDD"/>
    <w:pPr>
      <w:tabs>
        <w:tab w:val="center" w:pos="4536"/>
        <w:tab w:val="right" w:pos="9072"/>
      </w:tabs>
      <w:spacing w:after="0" w:line="240" w:lineRule="auto"/>
    </w:pPr>
  </w:style>
  <w:style w:type="character" w:customStyle="1" w:styleId="ZpatChar">
    <w:name w:val="Zápatí Char"/>
    <w:basedOn w:val="Standardnpsmoodstavce"/>
    <w:link w:val="Zpat"/>
    <w:uiPriority w:val="99"/>
    <w:rsid w:val="00D40D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tos.net/en/solutions/bullsequana-edge/atos-supports-nvidia-egx-ecosystem-as-an-edge-computing-drive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D81861BDB63CA40B0C63D69E87A6407" ma:contentTypeVersion="4" ma:contentTypeDescription="Vytvoří nový dokument" ma:contentTypeScope="" ma:versionID="9b57c488dd7c730160358d063bf0fae5">
  <xsd:schema xmlns:xsd="http://www.w3.org/2001/XMLSchema" xmlns:xs="http://www.w3.org/2001/XMLSchema" xmlns:p="http://schemas.microsoft.com/office/2006/metadata/properties" xmlns:ns2="a43e42d3-7c16-49c9-9ddf-50572d154c74" targetNamespace="http://schemas.microsoft.com/office/2006/metadata/properties" ma:root="true" ma:fieldsID="6fc53ac28c89b10311a7ced680642793" ns2:_="">
    <xsd:import namespace="a43e42d3-7c16-49c9-9ddf-50572d154c7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3e42d3-7c16-49c9-9ddf-50572d154c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858133-F48D-4253-AAB1-182722DC3910}">
  <ds:schemaRefs>
    <ds:schemaRef ds:uri="http://www.w3.org/XML/1998/namespace"/>
    <ds:schemaRef ds:uri="http://schemas.openxmlformats.org/package/2006/metadata/core-properties"/>
    <ds:schemaRef ds:uri="http://schemas.microsoft.com/office/infopath/2007/PartnerControls"/>
    <ds:schemaRef ds:uri="http://purl.org/dc/dcmitype/"/>
    <ds:schemaRef ds:uri="http://schemas.microsoft.com/office/2006/documentManagement/types"/>
    <ds:schemaRef ds:uri="http://purl.org/dc/terms/"/>
    <ds:schemaRef ds:uri="a43e42d3-7c16-49c9-9ddf-50572d154c74"/>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33D7DF40-2369-4DB7-B29B-E2D43122B0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3e42d3-7c16-49c9-9ddf-50572d154c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E6B68B-EB2B-4921-A302-32917A11B0CD}">
  <ds:schemaRefs>
    <ds:schemaRef ds:uri="http://schemas.microsoft.com/sharepoint/v3/contenttype/forms"/>
  </ds:schemaRefs>
</ds:datastoreItem>
</file>

<file path=customXml/itemProps4.xml><?xml version="1.0" encoding="utf-8"?>
<ds:datastoreItem xmlns:ds="http://schemas.openxmlformats.org/officeDocument/2006/customXml" ds:itemID="{6E7824BC-E414-4DBB-9630-28BF62D56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1253</Words>
  <Characters>7397</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8633</CharactersWithSpaces>
  <SharedDoc>false</SharedDoc>
  <HLinks>
    <vt:vector size="6" baseType="variant">
      <vt:variant>
        <vt:i4>1638405</vt:i4>
      </vt:variant>
      <vt:variant>
        <vt:i4>0</vt:i4>
      </vt:variant>
      <vt:variant>
        <vt:i4>0</vt:i4>
      </vt:variant>
      <vt:variant>
        <vt:i4>5</vt:i4>
      </vt:variant>
      <vt:variant>
        <vt:lpwstr>https://atos.net/en/solutions/bullsequana-edge/atos-supports-nvidia-egx-ecosystem-as-an-edge-computing-driver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Riha Lubomir</dc:creator>
  <cp:keywords/>
  <dc:description/>
  <cp:lastModifiedBy>Jurena Jan</cp:lastModifiedBy>
  <cp:revision>3</cp:revision>
  <dcterms:created xsi:type="dcterms:W3CDTF">2021-01-28T11:04:00Z</dcterms:created>
  <dcterms:modified xsi:type="dcterms:W3CDTF">2021-01-28T11:09:00Z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0x0101004D81861BDB63CA40B0C63D69E87A6407</vt:lpwstr>
  </property>
</Properties>
</file>